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4"/>
        <w:rPr>
          <w:color w:val="auto"/>
          <w:rPrChange w:id="0" w:author="李勇" w:date="2020-07-01T11:49:00Z">
            <w:rPr/>
          </w:rPrChange>
        </w:rPr>
      </w:pPr>
      <w:bookmarkStart w:id="0" w:name="SectionMark0"/>
      <w:r>
        <w:rPr>
          <w:color w:val="auto"/>
          <w:rPrChange w:id="2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0" r="0" b="0"/>
                <wp:wrapNone/>
                <wp:docPr id="10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700pt;height:0pt;width:482pt;z-index:251667456;mso-width-relative:page;mso-height-relative:page;" filled="f" stroked="t" coordsize="21600,21600" o:gfxdata="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hsN+/tUAAAAKAQAADwAAAAAAAAABACAAAAAiAAAAZHJzL2Rv&#10;d25yZXYueG1sUEsBAhQAFAAAAAgAh07iQITG+D7LAQAAjwMAAA4AAAAAAAAAAQAgAAAAJA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rPrChange w:id="4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0" r="0" b="0"/>
                <wp:wrapNone/>
                <wp:docPr id="9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0pt;margin-top:179pt;height:0pt;width:482pt;z-index:251666432;mso-width-relative:page;mso-height-relative:page;" filled="f" stroked="t" coordsize="21600,21600" o:gfxdata="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vqahW1gAAAAgBAAAPAAAAAAAAAAEAIAAAACIAAABkcnMv&#10;ZG93bnJldi54bWxQSwECFAAUAAAACACHTuJAVviD8cwBAACOAwAADgAAAAAAAAABACAAAAAlAQAA&#10;ZHJzL2Uyb0RvYy54bWxQSwUGAAAAAAYABgBZAQAAYw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rPrChange w:id="6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9108440</wp:posOffset>
                </wp:positionV>
                <wp:extent cx="6120130" cy="363220"/>
                <wp:effectExtent l="0" t="0" r="6350" b="2540"/>
                <wp:wrapNone/>
                <wp:docPr id="8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8"/>
                              <w:rPr>
                                <w:rStyle w:val="128"/>
                                <w:rFonts w:hint="eastAsia"/>
                                <w:spacing w:val="85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2"/>
                              </w:rPr>
                              <w:t>新疆维吾尔自治区卫生健康委员会</w:t>
                            </w:r>
                            <w:r>
                              <w:rPr>
                                <w:rFonts w:hint="eastAsia"/>
                                <w:spacing w:val="12"/>
                                <w:w w:val="100"/>
                              </w:rPr>
                              <w:t xml:space="preserve"> </w:t>
                            </w:r>
                            <w:r>
                              <w:rPr>
                                <w:rStyle w:val="128"/>
                                <w:rFonts w:hint="eastAsia"/>
                                <w:spacing w:val="85"/>
                                <w:szCs w:val="28"/>
                              </w:rPr>
                              <w:t>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type="#_x0000_t202" style="position:absolute;left:0pt;margin-left:0pt;margin-top:717.2pt;height:28.6pt;width:481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JVgbr2AAA&#10;AAoBAAAPAAAAAAAAAAEAIAAAACIAAABkcnMvZG93bnJldi54bWxQSwECFAAUAAAACACHTuJAElj0&#10;aawBAABYAwAADgAAAAAAAAABACAAAAAnAQAAZHJzL2Uyb0RvYy54bWxQSwUGAAAAAAYABgBZAQAA&#10;R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8"/>
                        <w:rPr>
                          <w:rStyle w:val="128"/>
                          <w:rFonts w:hint="eastAsia"/>
                          <w:spacing w:val="85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2"/>
                        </w:rPr>
                        <w:t>新疆维吾尔自治区卫生健康委员会</w:t>
                      </w:r>
                      <w:r>
                        <w:rPr>
                          <w:rFonts w:hint="eastAsia"/>
                          <w:spacing w:val="12"/>
                          <w:w w:val="100"/>
                        </w:rPr>
                        <w:t xml:space="preserve"> </w:t>
                      </w:r>
                      <w:r>
                        <w:rPr>
                          <w:rStyle w:val="128"/>
                          <w:rFonts w:hint="eastAsia"/>
                          <w:spacing w:val="85"/>
                          <w:szCs w:val="28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rPrChange w:id="8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4100830</wp:posOffset>
                </wp:positionH>
                <wp:positionV relativeFrom="margin">
                  <wp:posOffset>8525510</wp:posOffset>
                </wp:positionV>
                <wp:extent cx="2019300" cy="312420"/>
                <wp:effectExtent l="0" t="0" r="7620" b="7620"/>
                <wp:wrapNone/>
                <wp:docPr id="7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8"/>
                              <w:ind w:right="560" w:firstLine="840" w:firstLineChars="300"/>
                              <w:jc w:val="both"/>
                              <w:rPr>
                                <w:rFonts w:ascii="黑体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/>
                                <w:szCs w:val="22"/>
                              </w:rPr>
                              <w:t>2020 实施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6" o:spid="_x0000_s1026" o:spt="202" type="#_x0000_t202" style="position:absolute;left:0pt;margin-left:322.9pt;margin-top:671.3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OIEDX&#10;2gAAAA0BAAAPAAAAAAAAAAEAIAAAACIAAABkcnMvZG93bnJldi54bWxQSwECFAAUAAAACACHTuJA&#10;84sfZ60BAABYAwAADgAAAAAAAAABACAAAAApAQAAZHJzL2Uyb0RvYy54bWxQSwUGAAAAAAYABgBZ&#10;AQAAS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8"/>
                        <w:ind w:right="560" w:firstLine="840" w:firstLineChars="300"/>
                        <w:jc w:val="both"/>
                        <w:rPr>
                          <w:rFonts w:ascii="黑体"/>
                          <w:szCs w:val="22"/>
                        </w:rPr>
                      </w:pPr>
                      <w:r>
                        <w:rPr>
                          <w:rFonts w:hint="eastAsia" w:ascii="黑体"/>
                          <w:szCs w:val="22"/>
                        </w:rPr>
                        <w:t>2020 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color w:val="auto"/>
          <w:rPrChange w:id="10" w:author="李勇" w:date="2020-07-01T11:49:00Z">
            <w:rPr>
              <w:rFonts w:ascii="宋体" w:hAnsi="宋体"/>
            </w:rPr>
          </w:rPrChange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7620" b="7620"/>
                <wp:wrapNone/>
                <wp:docPr id="6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2"/>
                              <w:rPr>
                                <w:rFonts w:hint="eastAsia" w:ascii="黑体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/>
                                <w:szCs w:val="22"/>
                              </w:rPr>
                              <w:t>2020  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0pt;margin-top:674.3pt;height:24.6pt;width:159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zbKiNgA&#10;AAAKAQAADwAAAAAAAAABACAAAAAiAAAAZHJzL2Rvd25yZXYueG1sUEsBAhQAFAAAAAgAh07iQH7U&#10;5O2tAQAAWAMAAA4AAAAAAAAAAQAgAAAAJwEAAGRycy9lMm9Eb2MueG1sUEsFBgAAAAAGAAYAWQEA&#10;AEY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2"/>
                        <w:rPr>
                          <w:rFonts w:hint="eastAsia" w:ascii="黑体"/>
                          <w:szCs w:val="22"/>
                        </w:rPr>
                      </w:pPr>
                      <w:r>
                        <w:rPr>
                          <w:rFonts w:hint="eastAsia" w:ascii="黑体"/>
                          <w:szCs w:val="22"/>
                        </w:rPr>
                        <w:t>2020  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auto"/>
          <w:rPrChange w:id="12" w:author="李勇" w:date="2020-07-01T11:49:00Z">
            <w:rPr>
              <w:rFonts w:ascii="黑体" w:eastAsia="黑体"/>
            </w:rPr>
          </w:rPrChange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5080" b="12700"/>
                <wp:wrapNone/>
                <wp:docPr id="5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11"/>
                              <w:rPr>
                                <w:rFonts w:hint="eastAsia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食品安全地方标准</w:t>
                            </w:r>
                          </w:p>
                          <w:p>
                            <w:pPr>
                              <w:pStyle w:val="111"/>
                              <w:rPr>
                                <w:rFonts w:hint="eastAsia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馕（送审稿）</w:t>
                            </w:r>
                          </w:p>
                          <w:p>
                            <w:pPr>
                              <w:pStyle w:val="103"/>
                            </w:pPr>
                          </w:p>
                          <w:p>
                            <w:pPr>
                              <w:pStyle w:val="114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pStyle w:val="83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4" o:spid="_x0000_s1026" o:spt="202" type="#_x0000_t202" style="position:absolute;left:0pt;margin-left:0pt;margin-top:286.25pt;height:368.6pt;width:470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VFef&#10;cdgAAAAJAQAADwAAAAAAAAABACAAAAAiAAAAZHJzL2Rvd25yZXYueG1sUEsBAhQAFAAAAAgAh07i&#10;QLbLhcCwAQAAWQMAAA4AAAAAAAAAAQAgAAAAJwEAAGRycy9lMm9Eb2MueG1sUEsFBgAAAAAGAAYA&#10;WQEAAE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11"/>
                        <w:rPr>
                          <w:rFonts w:hint="eastAsia"/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食品安全地方标准</w:t>
                      </w:r>
                    </w:p>
                    <w:p>
                      <w:pPr>
                        <w:pStyle w:val="111"/>
                        <w:rPr>
                          <w:rFonts w:hint="eastAsia"/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馕（送审稿）</w:t>
                      </w:r>
                    </w:p>
                    <w:p>
                      <w:pPr>
                        <w:pStyle w:val="103"/>
                      </w:pPr>
                    </w:p>
                    <w:p>
                      <w:pPr>
                        <w:pStyle w:val="114"/>
                        <w:rPr>
                          <w:rFonts w:hint="eastAsia"/>
                        </w:rPr>
                      </w:pPr>
                    </w:p>
                    <w:p>
                      <w:pPr>
                        <w:pStyle w:val="8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auto"/>
          <w:rPrChange w:id="14" w:author="李勇" w:date="2020-07-01T11:49:00Z">
            <w:rPr>
              <w:rFonts w:ascii="黑体" w:eastAsia="黑体"/>
            </w:rPr>
          </w:rPrChange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1459230</wp:posOffset>
                </wp:positionV>
                <wp:extent cx="6120130" cy="860425"/>
                <wp:effectExtent l="0" t="0" r="6350" b="8255"/>
                <wp:wrapNone/>
                <wp:docPr id="4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5"/>
                              <w:adjustRightInd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eastAsia="黑体"/>
                                <w:szCs w:val="28"/>
                              </w:rPr>
                              <w:t xml:space="preserve">DBS 65/ —2020 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0pt;margin-top:114.9pt;height:67.7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Jkkrp/YAAAA&#10;CAEAAA8AAAAAAAAAAQAgAAAAIgAAAGRycy9kb3ducmV2LnhtbFBLAQIUABQAAAAIAIdO4kCovXSk&#10;qwEAAFgDAAAOAAAAAAAAAAEAIAAAACcBAABkcnMvZTJvRG9jLnhtbFBLBQYAAAAABgAGAFkBAABE&#10;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5"/>
                        <w:adjustRightInd/>
                        <w:rPr>
                          <w:rFonts w:hint="eastAsia"/>
                        </w:rPr>
                      </w:pPr>
                      <w:r>
                        <w:rPr>
                          <w:rFonts w:hint="eastAsia" w:eastAsia="黑体"/>
                          <w:szCs w:val="28"/>
                        </w:rPr>
                        <w:t xml:space="preserve">DBS 65/ —2020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auto"/>
          <w:rPrChange w:id="16" w:author="李勇" w:date="2020-07-01T11:49:00Z">
            <w:rPr>
              <w:rFonts w:ascii="黑体" w:eastAsia="黑体"/>
            </w:rPr>
          </w:rPrChange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3977005</wp:posOffset>
                </wp:positionH>
                <wp:positionV relativeFrom="margin">
                  <wp:posOffset>0</wp:posOffset>
                </wp:positionV>
                <wp:extent cx="2143125" cy="1087755"/>
                <wp:effectExtent l="0" t="0" r="5715" b="9525"/>
                <wp:wrapNone/>
                <wp:docPr id="3" name="fmFram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105"/>
                              <w:rPr>
                                <w:rFonts w:hint="eastAsia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/>
                                <w:w w:val="170"/>
                                <w:szCs w:val="96"/>
                              </w:rPr>
                              <w:t>DBS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8" o:spid="_x0000_s1026" o:spt="202" type="#_x0000_t202" style="position:absolute;left:0pt;margin-left:313.15pt;margin-top:0pt;height:85.65pt;width:168.75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gDe8y1gAA&#10;AAgBAAAPAAAAAAAAAAEAIAAAACIAAABkcnMvZG93bnJldi54bWxQSwECFAAUAAAACACHTuJA25zk&#10;sq4BAABZAwAADgAAAAAAAAABACAAAAAlAQAAZHJzL2Uyb0RvYy54bWxQSwUGAAAAAAYABgBZAQAA&#10;R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05"/>
                        <w:rPr>
                          <w:rFonts w:hint="eastAsia"/>
                          <w:sz w:val="144"/>
                          <w:szCs w:val="144"/>
                        </w:rPr>
                      </w:pPr>
                      <w:r>
                        <w:rPr>
                          <w:rFonts w:hint="eastAsia"/>
                          <w:w w:val="170"/>
                          <w:szCs w:val="96"/>
                        </w:rPr>
                        <w:t>DBS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rPrChange w:id="18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1068070</wp:posOffset>
                </wp:positionV>
                <wp:extent cx="6120130" cy="391160"/>
                <wp:effectExtent l="0" t="0" r="6350" b="5080"/>
                <wp:wrapNone/>
                <wp:docPr id="2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6"/>
                              <w:jc w:val="center"/>
                              <w:rPr>
                                <w:spacing w:val="30"/>
                                <w:szCs w:val="52"/>
                              </w:rPr>
                            </w:pPr>
                            <w:r>
                              <w:rPr>
                                <w:rFonts w:hint="eastAsia" w:ascii="宋体" w:cs="华文中宋"/>
                                <w:color w:val="2F2F2F"/>
                                <w:spacing w:val="30"/>
                                <w:szCs w:val="52"/>
                              </w:rPr>
                              <w:t>新疆维吾尔自治区食品安全地方标准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0pt;margin-top:84.1pt;height:30.8pt;width:481.9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rAuij1wAA&#10;AAgBAAAPAAAAAAAAAAEAIAAAACIAAABkcnMvZG93bnJldi54bWxQSwECFAAUAAAACACHTuJAc44h&#10;Sq0BAABYAwAADgAAAAAAAAABACAAAAAmAQAAZHJzL2Uyb0RvYy54bWxQSwUGAAAAAAYABgBZAQAA&#10;R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96"/>
                        <w:jc w:val="center"/>
                        <w:rPr>
                          <w:spacing w:val="30"/>
                          <w:szCs w:val="52"/>
                        </w:rPr>
                      </w:pPr>
                      <w:r>
                        <w:rPr>
                          <w:rFonts w:hint="eastAsia" w:ascii="宋体" w:cs="华文中宋"/>
                          <w:color w:val="2F2F2F"/>
                          <w:spacing w:val="30"/>
                          <w:szCs w:val="52"/>
                        </w:rPr>
                        <w:t>新疆维吾尔自治区食品安全地方标准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color w:val="auto"/>
          <w:rPrChange w:id="20" w:author="李勇" w:date="2020-07-01T11:49:00Z">
            <w:rPr/>
          </w:rPrChange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5080" b="12700"/>
                <wp:wrapNone/>
                <wp:docPr id="1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7"/>
                            </w:pPr>
                          </w:p>
                          <w:p>
                            <w:pPr>
                              <w:pStyle w:val="67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0pt;margin-top:0pt;height:51.8pt;width:200pt;mso-position-horizontal-relative:margin;mso-position-vertical-relative:margin;z-index:251658240;mso-width-relative:page;mso-height-relative:page;" fillcolor="#FFFFFF" filled="t" stroked="f" coordsize="21600,21600" o:gfxdata="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F7Mvg0wAAAAUBAAAP&#10;AAAAAAAAAAEAIAAAACIAAABkcnMvZG93bnJldi54bWxQSwECFAAUAAAACACHTuJARnXpfKsBAABY&#10;AwAADgAAAAAAAAABACAAAAAiAQAAZHJzL2Uyb0RvYy54bWxQSwUGAAAAAAYABgBZAQAAP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7"/>
                      </w:pPr>
                    </w:p>
                    <w:p>
                      <w:pPr>
                        <w:pStyle w:val="6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rPr>
          <w:color w:val="auto"/>
          <w:rPrChange w:id="21" w:author="李勇" w:date="2020-07-01T11:49:00Z">
            <w:rPr/>
          </w:rPrChange>
        </w:rPr>
      </w:pPr>
    </w:p>
    <w:p>
      <w:pPr>
        <w:rPr>
          <w:color w:val="auto"/>
          <w:rPrChange w:id="22" w:author="李勇" w:date="2020-07-01T11:49:00Z">
            <w:rPr/>
          </w:rPrChange>
        </w:rPr>
      </w:pPr>
    </w:p>
    <w:p>
      <w:pPr>
        <w:rPr>
          <w:color w:val="auto"/>
          <w:rPrChange w:id="23" w:author="李勇" w:date="2020-07-01T11:49:00Z">
            <w:rPr/>
          </w:rPrChange>
        </w:rPr>
      </w:pPr>
    </w:p>
    <w:p>
      <w:pPr>
        <w:rPr>
          <w:color w:val="auto"/>
          <w:rPrChange w:id="24" w:author="李勇" w:date="2020-07-01T11:49:00Z">
            <w:rPr/>
          </w:rPrChange>
        </w:rPr>
      </w:pPr>
    </w:p>
    <w:p>
      <w:pPr>
        <w:rPr>
          <w:color w:val="auto"/>
          <w:rPrChange w:id="25" w:author="李勇" w:date="2020-07-01T11:49:00Z">
            <w:rPr/>
          </w:rPrChange>
        </w:rPr>
      </w:pPr>
    </w:p>
    <w:p>
      <w:pPr>
        <w:rPr>
          <w:color w:val="auto"/>
          <w:rPrChange w:id="26" w:author="李勇" w:date="2020-07-01T11:49:00Z">
            <w:rPr/>
          </w:rPrChange>
        </w:rPr>
      </w:pPr>
    </w:p>
    <w:p>
      <w:pPr>
        <w:rPr>
          <w:color w:val="auto"/>
          <w:rPrChange w:id="27" w:author="李勇" w:date="2020-07-01T11:49:00Z">
            <w:rPr/>
          </w:rPrChange>
        </w:rPr>
      </w:pPr>
    </w:p>
    <w:p>
      <w:pPr>
        <w:tabs>
          <w:tab w:val="right" w:pos="9638"/>
        </w:tabs>
        <w:jc w:val="left"/>
        <w:rPr>
          <w:rFonts w:hint="eastAsia"/>
          <w:color w:val="auto"/>
          <w:rPrChange w:id="28" w:author="李勇" w:date="2020-07-01T11:49:00Z">
            <w:rPr>
              <w:rFonts w:hint="eastAsia"/>
            </w:rPr>
          </w:rPrChange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39"/>
          <w:pgMar w:top="567" w:right="851" w:bottom="1361" w:left="1418" w:header="0" w:footer="0" w:gutter="0"/>
          <w:pgNumType w:start="1"/>
          <w:cols w:space="720" w:num="1"/>
          <w:titlePg/>
          <w:docGrid w:type="lines" w:linePitch="312" w:charSpace="0"/>
        </w:sectPr>
      </w:pPr>
    </w:p>
    <w:bookmarkEnd w:id="0"/>
    <w:p>
      <w:pPr>
        <w:pStyle w:val="75"/>
        <w:keepNext/>
        <w:pageBreakBefore/>
        <w:numPr>
          <w:numberingChange w:id="29" w:author="gyb1" w:date="2020-06-26T17:34:00Z" w:original="%1:1:255:"/>
        </w:numPr>
        <w:rPr>
          <w:rFonts w:hint="eastAsia"/>
          <w:color w:val="auto"/>
          <w:szCs w:val="22"/>
          <w:rPrChange w:id="30" w:author="李勇" w:date="2020-07-01T11:49:00Z">
            <w:rPr>
              <w:rFonts w:hint="eastAsia"/>
              <w:szCs w:val="22"/>
            </w:rPr>
          </w:rPrChange>
        </w:rPr>
      </w:pPr>
      <w:bookmarkStart w:id="1" w:name="SectionMark2"/>
      <w:r>
        <w:rPr>
          <w:rFonts w:hint="eastAsia"/>
          <w:color w:val="auto"/>
          <w:szCs w:val="22"/>
          <w:rPrChange w:id="31" w:author="李勇" w:date="2020-07-01T11:49:00Z">
            <w:rPr>
              <w:rFonts w:hint="eastAsia"/>
              <w:szCs w:val="22"/>
            </w:rPr>
          </w:rPrChange>
        </w:rPr>
        <w:t>前    言</w:t>
      </w:r>
    </w:p>
    <w:p>
      <w:pPr>
        <w:rPr>
          <w:rFonts w:hint="eastAsia"/>
          <w:color w:val="auto"/>
          <w:rPrChange w:id="32" w:author="李勇" w:date="2020-07-01T11:49:00Z">
            <w:rPr>
              <w:rFonts w:hint="eastAsia"/>
            </w:rPr>
          </w:rPrChange>
        </w:rPr>
      </w:pPr>
    </w:p>
    <w:p>
      <w:pPr>
        <w:pStyle w:val="52"/>
        <w:tabs>
          <w:tab w:val="center" w:pos="4201"/>
          <w:tab w:val="right" w:leader="dot" w:pos="9298"/>
        </w:tabs>
        <w:ind w:firstLine="420"/>
        <w:rPr>
          <w:rFonts w:hint="eastAsia" w:hAnsi="宋体"/>
          <w:color w:val="auto"/>
          <w:szCs w:val="22"/>
          <w:rPrChange w:id="33" w:author="李勇" w:date="2020-07-01T11:49:00Z">
            <w:rPr>
              <w:rFonts w:hint="eastAsia" w:hAnsi="宋体"/>
              <w:szCs w:val="22"/>
            </w:rPr>
          </w:rPrChange>
        </w:rPr>
      </w:pPr>
      <w:r>
        <w:rPr>
          <w:rFonts w:hint="eastAsia" w:hAnsi="宋体"/>
          <w:color w:val="auto"/>
          <w:szCs w:val="22"/>
          <w:rPrChange w:id="34" w:author="李勇" w:date="2020-07-01T11:49:00Z">
            <w:rPr>
              <w:rFonts w:hint="eastAsia" w:hAnsi="宋体"/>
              <w:szCs w:val="22"/>
            </w:rPr>
          </w:rPrChange>
        </w:rPr>
        <w:t>本标准按照GB/T 1.1</w:t>
      </w:r>
      <w:ins w:id="35" w:author="李勇 [2]" w:date="2020-09-01T17:41:23Z">
        <w:r>
          <w:rPr>
            <w:rFonts w:hint="eastAsia" w:hAnsi="宋体"/>
            <w:color w:val="auto"/>
            <w:szCs w:val="22"/>
            <w:lang w:val="en-US" w:eastAsia="zh-CN"/>
          </w:rPr>
          <w:t>-2</w:t>
        </w:r>
      </w:ins>
      <w:ins w:id="36" w:author="李勇 [2]" w:date="2020-09-01T17:41:24Z">
        <w:r>
          <w:rPr>
            <w:rFonts w:hint="eastAsia" w:hAnsi="宋体"/>
            <w:color w:val="auto"/>
            <w:szCs w:val="22"/>
            <w:lang w:val="en-US" w:eastAsia="zh-CN"/>
          </w:rPr>
          <w:t>020</w:t>
        </w:r>
      </w:ins>
      <w:r>
        <w:rPr>
          <w:rFonts w:hint="eastAsia" w:hAnsi="宋体"/>
          <w:color w:val="auto"/>
          <w:szCs w:val="22"/>
          <w:rPrChange w:id="37" w:author="李勇" w:date="2020-07-01T11:49:00Z">
            <w:rPr>
              <w:rFonts w:hint="eastAsia" w:hAnsi="宋体"/>
              <w:szCs w:val="22"/>
            </w:rPr>
          </w:rPrChange>
        </w:rPr>
        <w:t>《标准化工作导则 第</w:t>
      </w:r>
      <w:del w:id="38" w:author="李勇 [2]" w:date="2020-09-01T17:43:05Z">
        <w:r>
          <w:rPr>
            <w:rFonts w:hint="default" w:hAnsi="宋体"/>
            <w:color w:val="auto"/>
            <w:szCs w:val="22"/>
            <w:rPrChange w:id="39" w:author="李勇" w:date="2020-07-01T11:49:00Z">
              <w:rPr>
                <w:rFonts w:hint="eastAsia" w:hAnsi="宋体"/>
                <w:szCs w:val="22"/>
              </w:rPr>
            </w:rPrChange>
          </w:rPr>
          <w:delText>一</w:delText>
        </w:r>
      </w:del>
      <w:ins w:id="40" w:author="李勇 [2]" w:date="2020-09-01T17:43:05Z">
        <w:r>
          <w:rPr>
            <w:rFonts w:hint="eastAsia" w:hAnsi="宋体"/>
            <w:color w:val="auto"/>
            <w:szCs w:val="22"/>
            <w:lang w:eastAsia="zh-CN"/>
          </w:rPr>
          <w:t>1</w:t>
        </w:r>
      </w:ins>
      <w:r>
        <w:rPr>
          <w:rFonts w:hint="eastAsia" w:hAnsi="宋体"/>
          <w:color w:val="auto"/>
          <w:szCs w:val="22"/>
          <w:rPrChange w:id="41" w:author="李勇" w:date="2020-07-01T11:49:00Z">
            <w:rPr>
              <w:rFonts w:hint="eastAsia" w:hAnsi="宋体"/>
              <w:szCs w:val="22"/>
            </w:rPr>
          </w:rPrChange>
        </w:rPr>
        <w:t>部分</w:t>
      </w:r>
      <w:ins w:id="42" w:author="李勇 [2]" w:date="2020-09-01T17:43:33Z">
        <w:r>
          <w:rPr>
            <w:rFonts w:hint="eastAsia" w:hAnsi="宋体"/>
            <w:color w:val="auto"/>
            <w:szCs w:val="22"/>
            <w:lang w:eastAsia="zh-CN"/>
          </w:rPr>
          <w:t>：</w:t>
        </w:r>
      </w:ins>
      <w:del w:id="43" w:author="李勇 [2]" w:date="2020-09-01T17:43:39Z">
        <w:r>
          <w:rPr>
            <w:rFonts w:hint="eastAsia" w:hAnsi="宋体"/>
            <w:color w:val="auto"/>
            <w:szCs w:val="22"/>
            <w:rPrChange w:id="44" w:author="李勇" w:date="2020-07-01T11:49:00Z">
              <w:rPr>
                <w:rFonts w:hint="eastAsia" w:hAnsi="宋体"/>
                <w:szCs w:val="22"/>
              </w:rPr>
            </w:rPrChange>
          </w:rPr>
          <w:delText xml:space="preserve"> </w:delText>
        </w:r>
      </w:del>
      <w:r>
        <w:rPr>
          <w:rFonts w:hint="eastAsia" w:hAnsi="宋体"/>
          <w:color w:val="auto"/>
          <w:szCs w:val="22"/>
          <w:rPrChange w:id="45" w:author="李勇" w:date="2020-07-01T11:49:00Z">
            <w:rPr>
              <w:rFonts w:hint="eastAsia" w:hAnsi="宋体"/>
              <w:szCs w:val="22"/>
            </w:rPr>
          </w:rPrChange>
        </w:rPr>
        <w:t>标准</w:t>
      </w:r>
      <w:ins w:id="46" w:author="李勇 [2]" w:date="2020-09-01T17:43:44Z">
        <w:r>
          <w:rPr>
            <w:rFonts w:hint="eastAsia" w:hAnsi="宋体"/>
            <w:color w:val="auto"/>
            <w:szCs w:val="22"/>
            <w:lang w:eastAsia="zh-CN"/>
          </w:rPr>
          <w:t>化</w:t>
        </w:r>
      </w:ins>
      <w:ins w:id="47" w:author="李勇 [2]" w:date="2020-09-01T17:43:46Z">
        <w:r>
          <w:rPr>
            <w:rFonts w:hint="eastAsia" w:hAnsi="宋体"/>
            <w:color w:val="auto"/>
            <w:szCs w:val="22"/>
            <w:lang w:eastAsia="zh-CN"/>
          </w:rPr>
          <w:t>文件</w:t>
        </w:r>
      </w:ins>
      <w:r>
        <w:rPr>
          <w:rFonts w:hint="eastAsia" w:hAnsi="宋体"/>
          <w:color w:val="auto"/>
          <w:szCs w:val="22"/>
          <w:rPrChange w:id="48" w:author="李勇" w:date="2020-07-01T11:49:00Z">
            <w:rPr>
              <w:rFonts w:hint="eastAsia" w:hAnsi="宋体"/>
              <w:szCs w:val="22"/>
            </w:rPr>
          </w:rPrChange>
        </w:rPr>
        <w:t>的结构和</w:t>
      </w:r>
      <w:del w:id="49" w:author="李勇 [2]" w:date="2020-09-01T17:43:57Z">
        <w:r>
          <w:rPr>
            <w:rFonts w:hint="eastAsia" w:hAnsi="宋体"/>
            <w:color w:val="auto"/>
            <w:szCs w:val="22"/>
            <w:rPrChange w:id="50" w:author="李勇" w:date="2020-07-01T11:49:00Z">
              <w:rPr>
                <w:rFonts w:hint="eastAsia" w:hAnsi="宋体"/>
                <w:szCs w:val="22"/>
              </w:rPr>
            </w:rPrChange>
          </w:rPr>
          <w:delText>编写</w:delText>
        </w:r>
      </w:del>
      <w:ins w:id="51" w:author="李勇 [2]" w:date="2020-09-01T17:43:57Z">
        <w:r>
          <w:rPr>
            <w:rFonts w:hint="eastAsia" w:hAnsi="宋体"/>
            <w:color w:val="auto"/>
            <w:szCs w:val="22"/>
            <w:lang w:eastAsia="zh-CN"/>
          </w:rPr>
          <w:t>起草</w:t>
        </w:r>
      </w:ins>
      <w:r>
        <w:rPr>
          <w:rFonts w:hint="eastAsia" w:hAnsi="宋体"/>
          <w:color w:val="auto"/>
          <w:szCs w:val="22"/>
          <w:rPrChange w:id="52" w:author="李勇" w:date="2020-07-01T11:49:00Z">
            <w:rPr>
              <w:rFonts w:hint="eastAsia" w:hAnsi="宋体"/>
              <w:szCs w:val="22"/>
            </w:rPr>
          </w:rPrChange>
        </w:rPr>
        <w:t>规则》的要求，制定本标准。</w:t>
      </w:r>
    </w:p>
    <w:p>
      <w:pPr>
        <w:pStyle w:val="52"/>
        <w:tabs>
          <w:tab w:val="center" w:pos="4201"/>
          <w:tab w:val="right" w:leader="dot" w:pos="9298"/>
        </w:tabs>
        <w:ind w:firstLine="420"/>
        <w:rPr>
          <w:rFonts w:hint="eastAsia" w:hAnsi="宋体"/>
          <w:color w:val="auto"/>
          <w:szCs w:val="22"/>
          <w:rPrChange w:id="53" w:author="李勇" w:date="2020-07-01T11:49:00Z">
            <w:rPr>
              <w:rFonts w:hint="eastAsia" w:hAnsi="宋体"/>
              <w:szCs w:val="22"/>
            </w:rPr>
          </w:rPrChange>
        </w:rPr>
      </w:pPr>
      <w:r>
        <w:rPr>
          <w:rFonts w:hint="eastAsia" w:hAnsi="宋体"/>
          <w:color w:val="auto"/>
          <w:szCs w:val="22"/>
          <w:rPrChange w:id="54" w:author="李勇" w:date="2020-07-01T11:49:00Z">
            <w:rPr>
              <w:rFonts w:hint="eastAsia" w:hAnsi="宋体"/>
              <w:szCs w:val="22"/>
            </w:rPr>
          </w:rPrChange>
        </w:rPr>
        <w:t>标准提出单位：新疆维吾尔自治区产品质量监督检验研究院</w:t>
      </w:r>
    </w:p>
    <w:p>
      <w:pPr>
        <w:pStyle w:val="52"/>
        <w:tabs>
          <w:tab w:val="center" w:pos="4201"/>
          <w:tab w:val="right" w:leader="dot" w:pos="9298"/>
        </w:tabs>
        <w:ind w:firstLine="420"/>
        <w:rPr>
          <w:rFonts w:hint="eastAsia" w:hAnsi="宋体"/>
          <w:color w:val="auto"/>
          <w:szCs w:val="22"/>
          <w:rPrChange w:id="55" w:author="李勇" w:date="2020-07-01T11:49:00Z">
            <w:rPr>
              <w:rFonts w:hint="eastAsia" w:hAnsi="宋体"/>
              <w:szCs w:val="22"/>
            </w:rPr>
          </w:rPrChange>
        </w:rPr>
      </w:pPr>
      <w:r>
        <w:rPr>
          <w:rFonts w:hint="eastAsia" w:hAnsi="宋体"/>
          <w:color w:val="auto"/>
          <w:szCs w:val="22"/>
          <w:rPrChange w:id="56" w:author="李勇" w:date="2020-07-01T11:49:00Z">
            <w:rPr>
              <w:rFonts w:hint="eastAsia" w:hAnsi="宋体"/>
              <w:szCs w:val="22"/>
            </w:rPr>
          </w:rPrChange>
        </w:rPr>
        <w:t>标准归口单位：新疆维吾尔自治区卫生健康委员会</w:t>
      </w:r>
    </w:p>
    <w:p>
      <w:pPr>
        <w:pStyle w:val="52"/>
        <w:tabs>
          <w:tab w:val="center" w:pos="4201"/>
          <w:tab w:val="right" w:leader="dot" w:pos="9298"/>
        </w:tabs>
        <w:ind w:firstLine="420"/>
        <w:rPr>
          <w:rFonts w:hint="eastAsia" w:hAnsi="宋体"/>
          <w:color w:val="auto"/>
          <w:szCs w:val="22"/>
          <w:rPrChange w:id="57" w:author="李勇" w:date="2020-07-01T11:49:00Z">
            <w:rPr>
              <w:rFonts w:hint="eastAsia" w:hAnsi="宋体"/>
              <w:szCs w:val="22"/>
            </w:rPr>
          </w:rPrChange>
        </w:rPr>
      </w:pPr>
      <w:r>
        <w:rPr>
          <w:rFonts w:hint="eastAsia" w:hAnsi="宋体"/>
          <w:color w:val="auto"/>
          <w:szCs w:val="22"/>
          <w:rPrChange w:id="58" w:author="李勇" w:date="2020-07-01T11:49:00Z">
            <w:rPr>
              <w:rFonts w:hint="eastAsia" w:hAnsi="宋体"/>
              <w:szCs w:val="22"/>
            </w:rPr>
          </w:rPrChange>
        </w:rPr>
        <w:t>标准起草单位：新疆维吾尔自治区产品质量监督检验研究院、</w:t>
      </w:r>
      <w:ins w:id="59" w:author="李勇 [2]" w:date="2020-07-01T16:41:22Z">
        <w:r>
          <w:rPr>
            <w:rFonts w:hint="eastAsia" w:hAnsi="宋体"/>
            <w:bCs w:val="0"/>
            <w:color w:val="auto"/>
            <w:kern w:val="0"/>
            <w:sz w:val="21"/>
            <w:szCs w:val="22"/>
            <w:rPrChange w:id="60" w:author="李勇 [2]" w:date="2020-07-01T16:41:27Z">
              <w:rPr>
                <w:rFonts w:hint="eastAsia"/>
                <w:bCs/>
                <w:kern w:val="44"/>
                <w:sz w:val="24"/>
              </w:rPr>
            </w:rPrChange>
          </w:rPr>
          <w:t>乌鲁木齐</w:t>
        </w:r>
      </w:ins>
      <w:ins w:id="61" w:author="李勇 [2]" w:date="2020-07-01T16:41:22Z">
        <w:r>
          <w:rPr>
            <w:rFonts w:hint="eastAsia" w:hAnsi="宋体"/>
            <w:bCs w:val="0"/>
            <w:color w:val="auto"/>
            <w:kern w:val="0"/>
            <w:sz w:val="21"/>
            <w:szCs w:val="22"/>
            <w:lang w:eastAsia="zh-CN"/>
            <w:rPrChange w:id="62" w:author="李勇 [2]" w:date="2020-07-01T16:41:27Z">
              <w:rPr>
                <w:rFonts w:hint="eastAsia"/>
                <w:bCs/>
                <w:kern w:val="44"/>
                <w:sz w:val="24"/>
                <w:lang w:eastAsia="zh-CN"/>
              </w:rPr>
            </w:rPrChange>
          </w:rPr>
          <w:t>质量技术</w:t>
        </w:r>
      </w:ins>
      <w:ins w:id="63" w:author="李勇 [2]" w:date="2020-07-01T16:41:22Z">
        <w:r>
          <w:rPr>
            <w:rFonts w:hint="eastAsia" w:hAnsi="宋体"/>
            <w:bCs w:val="0"/>
            <w:color w:val="auto"/>
            <w:kern w:val="0"/>
            <w:sz w:val="21"/>
            <w:szCs w:val="22"/>
            <w:rPrChange w:id="64" w:author="李勇 [2]" w:date="2020-07-01T16:41:27Z">
              <w:rPr>
                <w:rFonts w:hint="eastAsia"/>
                <w:bCs/>
                <w:kern w:val="44"/>
                <w:sz w:val="24"/>
              </w:rPr>
            </w:rPrChange>
          </w:rPr>
          <w:t>检验检测</w:t>
        </w:r>
      </w:ins>
      <w:ins w:id="65" w:author="李勇 [2]" w:date="2020-07-01T16:41:22Z">
        <w:r>
          <w:rPr>
            <w:rFonts w:hint="eastAsia" w:hAnsi="宋体"/>
            <w:bCs w:val="0"/>
            <w:color w:val="auto"/>
            <w:kern w:val="0"/>
            <w:sz w:val="21"/>
            <w:szCs w:val="22"/>
            <w:lang w:eastAsia="zh-CN"/>
            <w:rPrChange w:id="66" w:author="李勇 [2]" w:date="2020-07-01T16:41:27Z">
              <w:rPr>
                <w:rFonts w:hint="eastAsia"/>
                <w:bCs/>
                <w:kern w:val="44"/>
                <w:sz w:val="24"/>
                <w:lang w:eastAsia="zh-CN"/>
              </w:rPr>
            </w:rPrChange>
          </w:rPr>
          <w:t>研究院</w:t>
        </w:r>
      </w:ins>
      <w:del w:id="67" w:author="李勇 [2]" w:date="2020-07-01T16:41:22Z">
        <w:r>
          <w:rPr>
            <w:rFonts w:hint="eastAsia" w:hAnsi="宋体"/>
            <w:color w:val="auto"/>
            <w:szCs w:val="22"/>
            <w:rPrChange w:id="68" w:author="李勇" w:date="2020-07-01T11:49:00Z">
              <w:rPr>
                <w:rFonts w:hint="eastAsia" w:hAnsi="宋体"/>
                <w:szCs w:val="22"/>
              </w:rPr>
            </w:rPrChange>
          </w:rPr>
          <w:delText>乌鲁木齐市检验检测中心</w:delText>
        </w:r>
      </w:del>
      <w:r>
        <w:rPr>
          <w:rFonts w:hint="eastAsia" w:hAnsi="宋体"/>
          <w:color w:val="auto"/>
          <w:szCs w:val="22"/>
          <w:rPrChange w:id="69" w:author="李勇" w:date="2020-07-01T11:49:00Z">
            <w:rPr>
              <w:rFonts w:hint="eastAsia" w:hAnsi="宋体"/>
              <w:szCs w:val="22"/>
            </w:rPr>
          </w:rPrChange>
        </w:rPr>
        <w:t>、新疆农业大学</w:t>
      </w:r>
    </w:p>
    <w:p>
      <w:pPr>
        <w:pStyle w:val="52"/>
        <w:tabs>
          <w:tab w:val="center" w:pos="4201"/>
          <w:tab w:val="right" w:leader="dot" w:pos="9298"/>
        </w:tabs>
        <w:ind w:firstLine="420"/>
        <w:rPr>
          <w:ins w:id="70" w:author="李勇 [2]" w:date="2020-07-01T16:02:25Z"/>
          <w:rFonts w:hAnsi="宋体"/>
          <w:color w:val="auto"/>
          <w:szCs w:val="22"/>
          <w:rPrChange w:id="71" w:author="李勇 [2]" w:date="2020-07-01T19:03:14Z">
            <w:rPr>
              <w:ins w:id="72" w:author="李勇 [2]" w:date="2020-07-01T16:02:25Z"/>
              <w:rFonts w:hAnsi="宋体"/>
              <w:szCs w:val="22"/>
            </w:rPr>
          </w:rPrChange>
        </w:rPr>
      </w:pPr>
      <w:ins w:id="73" w:author="李勇 [2]" w:date="2020-07-01T16:02:25Z">
        <w:r>
          <w:rPr>
            <w:rFonts w:hint="eastAsia" w:hAnsi="宋体"/>
            <w:color w:val="auto"/>
            <w:szCs w:val="22"/>
            <w:rPrChange w:id="74" w:author="李勇 [2]" w:date="2020-07-01T19:03:14Z">
              <w:rPr>
                <w:rFonts w:hint="eastAsia" w:hAnsi="宋体"/>
                <w:szCs w:val="22"/>
              </w:rPr>
            </w:rPrChange>
          </w:rPr>
          <w:t>标准主要起草人：赵建勇、李勇、岳琳、杨涛、孙蕾、许东滨、</w:t>
        </w:r>
      </w:ins>
      <w:ins w:id="75" w:author="李勇 [2]" w:date="2020-09-02T09:55:31Z">
        <w:r>
          <w:rPr>
            <w:rFonts w:hint="eastAsia" w:hAnsi="宋体"/>
            <w:color w:val="auto"/>
            <w:szCs w:val="22"/>
          </w:rPr>
          <w:t>冯作山</w:t>
        </w:r>
      </w:ins>
      <w:ins w:id="76" w:author="李勇 [2]" w:date="2020-09-02T09:55:33Z">
        <w:r>
          <w:rPr>
            <w:rFonts w:hint="eastAsia" w:hAnsi="宋体"/>
            <w:color w:val="auto"/>
            <w:szCs w:val="22"/>
            <w:lang w:eastAsia="zh-CN"/>
          </w:rPr>
          <w:t>、</w:t>
        </w:r>
      </w:ins>
      <w:ins w:id="77" w:author="李勇 [2]" w:date="2020-07-01T16:02:25Z">
        <w:r>
          <w:rPr>
            <w:rFonts w:hint="eastAsia" w:hAnsi="宋体"/>
            <w:color w:val="auto"/>
            <w:szCs w:val="22"/>
            <w:rPrChange w:id="78" w:author="李勇 [2]" w:date="2020-07-01T19:03:14Z">
              <w:rPr>
                <w:rFonts w:hint="eastAsia" w:hAnsi="宋体"/>
                <w:szCs w:val="22"/>
              </w:rPr>
            </w:rPrChange>
          </w:rPr>
          <w:t>阳胜、范莉梅、王霞、袁辉、玛依拉、张莉、廖毅凡、罗岩、狄艳洁、杨帅杰、毛瑞、下苦兰木、寇雷、陈佳、景蔚洁、王建玲、陈浩</w:t>
        </w:r>
      </w:ins>
    </w:p>
    <w:p>
      <w:pPr>
        <w:pStyle w:val="52"/>
        <w:tabs>
          <w:tab w:val="center" w:pos="4201"/>
          <w:tab w:val="right" w:leader="dot" w:pos="9298"/>
        </w:tabs>
        <w:ind w:firstLine="420"/>
        <w:rPr>
          <w:ins w:id="79" w:author="李勇 [2]" w:date="2020-07-01T16:02:25Z"/>
          <w:rFonts w:hint="eastAsia" w:hAnsi="宋体"/>
          <w:color w:val="auto"/>
          <w:szCs w:val="22"/>
          <w:rPrChange w:id="80" w:author="李勇 [2]" w:date="2020-07-01T19:03:14Z">
            <w:rPr>
              <w:ins w:id="81" w:author="李勇 [2]" w:date="2020-07-01T16:02:25Z"/>
              <w:rFonts w:hint="eastAsia" w:hAnsi="宋体"/>
              <w:szCs w:val="22"/>
            </w:rPr>
          </w:rPrChange>
        </w:rPr>
      </w:pPr>
      <w:ins w:id="82" w:author="李勇 [2]" w:date="2020-07-01T16:02:25Z">
        <w:r>
          <w:rPr>
            <w:rFonts w:hint="eastAsia" w:hAnsi="宋体"/>
            <w:color w:val="auto"/>
            <w:szCs w:val="22"/>
            <w:rPrChange w:id="83" w:author="李勇 [2]" w:date="2020-07-01T19:03:14Z">
              <w:rPr>
                <w:rFonts w:hint="eastAsia" w:hAnsi="宋体"/>
                <w:szCs w:val="22"/>
              </w:rPr>
            </w:rPrChange>
          </w:rPr>
          <w:t>本标准为首次发布。</w:t>
        </w:r>
      </w:ins>
    </w:p>
    <w:p>
      <w:pPr>
        <w:pStyle w:val="52"/>
        <w:tabs>
          <w:tab w:val="center" w:pos="4201"/>
          <w:tab w:val="right" w:leader="dot" w:pos="9298"/>
        </w:tabs>
        <w:ind w:firstLine="420"/>
        <w:rPr>
          <w:del w:id="84" w:author="李勇 [2]" w:date="2020-07-01T16:02:25Z"/>
          <w:rFonts w:hAnsi="宋体"/>
          <w:color w:val="auto"/>
          <w:szCs w:val="22"/>
          <w:rPrChange w:id="85" w:author="李勇" w:date="2020-07-01T11:49:00Z">
            <w:rPr>
              <w:del w:id="86" w:author="李勇 [2]" w:date="2020-07-01T16:02:25Z"/>
              <w:rFonts w:hAnsi="宋体"/>
              <w:szCs w:val="22"/>
            </w:rPr>
          </w:rPrChange>
        </w:rPr>
      </w:pPr>
      <w:del w:id="87" w:author="李勇 [2]" w:date="2020-07-01T16:02:25Z">
        <w:r>
          <w:rPr>
            <w:rFonts w:hint="eastAsia" w:hAnsi="宋体"/>
            <w:color w:val="auto"/>
            <w:szCs w:val="22"/>
            <w:rPrChange w:id="88" w:author="李勇" w:date="2020-07-01T11:49:00Z">
              <w:rPr>
                <w:rFonts w:hint="eastAsia" w:hAnsi="宋体"/>
                <w:szCs w:val="22"/>
              </w:rPr>
            </w:rPrChange>
          </w:rPr>
          <w:delText>标准主要起草人：赵建勇、李勇、岳琳、杨涛、孙蕾、许东滨、袁辉、阳胜、范莉梅、王霞、玛依拉、张莉、廖毅凡、罗岩、狄艳洁、杨帅杰、毛瑞、下苦兰木、寇雷、陈佳、景蔚洁、王建玲、陈浩、冯作山</w:delText>
        </w:r>
      </w:del>
    </w:p>
    <w:bookmarkEnd w:id="1"/>
    <w:p>
      <w:pPr>
        <w:pStyle w:val="52"/>
        <w:tabs>
          <w:tab w:val="center" w:pos="4201"/>
          <w:tab w:val="right" w:leader="dot" w:pos="9298"/>
        </w:tabs>
        <w:ind w:firstLine="420"/>
        <w:rPr>
          <w:del w:id="89" w:author="李勇 [2]" w:date="2020-07-01T16:02:25Z"/>
          <w:rFonts w:hint="eastAsia" w:hAnsi="宋体"/>
          <w:color w:val="auto"/>
          <w:szCs w:val="22"/>
          <w:rPrChange w:id="90" w:author="李勇" w:date="2020-07-01T11:49:00Z">
            <w:rPr>
              <w:del w:id="91" w:author="李勇 [2]" w:date="2020-07-01T16:02:25Z"/>
              <w:rFonts w:hint="eastAsia" w:hAnsi="宋体"/>
              <w:szCs w:val="22"/>
            </w:rPr>
          </w:rPrChange>
        </w:rPr>
      </w:pPr>
      <w:del w:id="92" w:author="李勇 [2]" w:date="2020-07-01T16:02:25Z">
        <w:bookmarkStart w:id="2" w:name="SectionMark4"/>
        <w:r>
          <w:rPr>
            <w:rFonts w:hint="eastAsia" w:hAnsi="宋体"/>
            <w:color w:val="auto"/>
            <w:szCs w:val="22"/>
            <w:rPrChange w:id="93" w:author="李勇" w:date="2020-07-01T11:49:00Z">
              <w:rPr>
                <w:rFonts w:hint="eastAsia" w:hAnsi="宋体"/>
                <w:szCs w:val="22"/>
              </w:rPr>
            </w:rPrChange>
          </w:rPr>
          <w:delText>本标准为首次发布。</w:delText>
        </w:r>
      </w:del>
    </w:p>
    <w:p>
      <w:pPr>
        <w:pStyle w:val="77"/>
        <w:tabs>
          <w:tab w:val="clear" w:pos="360"/>
        </w:tabs>
        <w:rPr>
          <w:rFonts w:hint="eastAsia"/>
          <w:color w:val="auto"/>
          <w:rPrChange w:id="94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95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96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97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98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99" w:author="李勇" w:date="2020-07-01T11:49:00Z">
            <w:rPr>
              <w:rFonts w:hint="eastAsia"/>
            </w:rPr>
          </w:rPrChange>
        </w:rPr>
      </w:pPr>
    </w:p>
    <w:p>
      <w:pPr>
        <w:pStyle w:val="77"/>
        <w:tabs>
          <w:tab w:val="clear" w:pos="360"/>
        </w:tabs>
        <w:rPr>
          <w:rFonts w:hint="eastAsia"/>
          <w:color w:val="auto"/>
          <w:rPrChange w:id="100" w:author="李勇" w:date="2020-07-01T11:49:00Z">
            <w:rPr>
              <w:rFonts w:hint="eastAsia"/>
            </w:rPr>
          </w:rPrChange>
        </w:rPr>
      </w:pPr>
    </w:p>
    <w:p>
      <w:pPr>
        <w:pStyle w:val="52"/>
        <w:ind w:firstLine="420"/>
        <w:rPr>
          <w:del w:id="101" w:author="李勇 [2]" w:date="2020-07-01T16:41:39Z"/>
          <w:rFonts w:hint="eastAsia"/>
          <w:color w:val="auto"/>
          <w:rPrChange w:id="102" w:author="李勇" w:date="2020-07-01T11:49:00Z">
            <w:rPr>
              <w:del w:id="103" w:author="李勇 [2]" w:date="2020-07-01T16:41:39Z"/>
              <w:rFonts w:hint="eastAsia"/>
            </w:rPr>
          </w:rPrChange>
        </w:rPr>
      </w:pPr>
    </w:p>
    <w:p>
      <w:pPr>
        <w:pStyle w:val="77"/>
        <w:keepNext/>
        <w:pageBreakBefore/>
        <w:rPr>
          <w:rFonts w:hint="eastAsia"/>
          <w:color w:val="auto"/>
          <w:rPrChange w:id="104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05" w:author="李勇" w:date="2020-07-01T11:49:00Z">
            <w:rPr>
              <w:rFonts w:hint="eastAsia"/>
            </w:rPr>
          </w:rPrChange>
        </w:rPr>
        <w:t>食品安全地方标准 馕</w:t>
      </w:r>
    </w:p>
    <w:p>
      <w:pPr>
        <w:pStyle w:val="60"/>
        <w:numPr>
          <w:numberingChange w:id="106" w:author="gyb1" w:date="2020-06-26T17:34:00Z" w:original="%1:1:255:_%2:1:0:　"/>
        </w:numPr>
        <w:spacing w:before="312" w:beforeLines="100" w:after="312" w:afterLines="100"/>
        <w:rPr>
          <w:rFonts w:hint="eastAsia"/>
          <w:color w:val="auto"/>
          <w:szCs w:val="22"/>
          <w:rPrChange w:id="107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108" w:author="李勇" w:date="2020-07-01T11:49:00Z">
            <w:rPr>
              <w:rFonts w:hint="eastAsia"/>
              <w:szCs w:val="22"/>
            </w:rPr>
          </w:rPrChange>
        </w:rPr>
        <w:t>范围</w:t>
      </w:r>
    </w:p>
    <w:p>
      <w:pPr>
        <w:ind w:firstLine="420"/>
        <w:rPr>
          <w:ins w:id="109" w:author="李勇 [2]" w:date="2020-09-10T15:59:05Z"/>
          <w:rFonts w:hint="eastAsia"/>
          <w:color w:val="auto"/>
        </w:rPr>
      </w:pPr>
      <w:r>
        <w:rPr>
          <w:rFonts w:hint="eastAsia"/>
          <w:color w:val="auto"/>
          <w:rPrChange w:id="110" w:author="李勇" w:date="2020-07-01T11:49:00Z">
            <w:rPr>
              <w:rFonts w:hint="eastAsia"/>
            </w:rPr>
          </w:rPrChange>
        </w:rPr>
        <w:t>本标准规定了馕的术语和定义、原料和辅料、技术要求、检验方法、检验规则、标签和包装、运输、贮存的基本要求。</w:t>
      </w:r>
    </w:p>
    <w:p>
      <w:pPr>
        <w:ind w:firstLine="420"/>
        <w:rPr>
          <w:del w:id="111" w:author="李勇 [2]" w:date="2020-09-10T15:58:40Z"/>
          <w:rFonts w:hint="eastAsia"/>
          <w:color w:val="auto"/>
          <w:rPrChange w:id="112" w:author="李勇" w:date="2020-07-01T11:49:00Z">
            <w:rPr>
              <w:del w:id="113" w:author="李勇 [2]" w:date="2020-09-10T15:58:40Z"/>
              <w:rFonts w:hint="eastAsia"/>
            </w:rPr>
          </w:rPrChange>
        </w:rPr>
      </w:pPr>
    </w:p>
    <w:p>
      <w:pPr>
        <w:ind w:firstLine="420"/>
        <w:rPr>
          <w:rFonts w:hint="eastAsia"/>
          <w:color w:val="auto"/>
          <w:rPrChange w:id="114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15" w:author="李勇" w:date="2020-07-01T11:49:00Z">
            <w:rPr>
              <w:rFonts w:hint="eastAsia"/>
            </w:rPr>
          </w:rPrChange>
        </w:rPr>
        <w:t>本标准适用于</w:t>
      </w:r>
      <w:ins w:id="116" w:author="李勇 [2]" w:date="2020-09-10T15:58:27Z">
        <w:r>
          <w:rPr>
            <w:rFonts w:hint="eastAsia" w:ascii="Times New Roman" w:eastAsia="宋体"/>
            <w:color w:val="auto"/>
            <w:szCs w:val="24"/>
            <w:rPrChange w:id="117" w:author="李勇 [2]" w:date="2020-09-10T15:59:02Z">
              <w:rPr>
                <w:rFonts w:hint="eastAsia" w:ascii="宋体" w:eastAsia="宋体"/>
                <w:color w:val="auto"/>
                <w:szCs w:val="22"/>
              </w:rPr>
            </w:rPrChange>
          </w:rPr>
          <w:t>以小麦粉或玉米粉、杂粮等谷物粉类为主要原料，添加或不添加食用盐、白砂糖、食用植物油、乳制品、鲜蛋、芝麻、蔬菜、果酱、水果干制品、坚果及籽类、</w:t>
        </w:r>
      </w:ins>
      <w:ins w:id="118" w:author="李勇 [2]" w:date="2020-09-10T15:58:27Z">
        <w:r>
          <w:rPr>
            <w:rFonts w:hint="eastAsia" w:ascii="Times New Roman" w:eastAsia="宋体"/>
            <w:color w:val="auto"/>
            <w:szCs w:val="24"/>
            <w:lang w:eastAsia="zh-CN"/>
            <w:rPrChange w:id="119" w:author="李勇 [2]" w:date="2020-09-10T15:59:02Z">
              <w:rPr>
                <w:rFonts w:hint="eastAsia" w:ascii="宋体" w:eastAsia="宋体"/>
                <w:color w:val="auto"/>
                <w:szCs w:val="22"/>
                <w:lang w:eastAsia="zh-CN"/>
              </w:rPr>
            </w:rPrChange>
          </w:rPr>
          <w:t>辣椒酱、玫瑰花（重瓣红玫瑰）酱、</w:t>
        </w:r>
      </w:ins>
      <w:ins w:id="120" w:author="李勇 [2]" w:date="2020-09-10T15:58:27Z">
        <w:r>
          <w:rPr>
            <w:rFonts w:hint="eastAsia" w:ascii="Times New Roman" w:eastAsia="宋体"/>
            <w:color w:val="auto"/>
            <w:szCs w:val="24"/>
            <w:rPrChange w:id="121" w:author="李勇 [2]" w:date="2020-09-10T15:59:02Z">
              <w:rPr>
                <w:rFonts w:hint="eastAsia" w:ascii="宋体" w:eastAsia="宋体"/>
                <w:color w:val="auto"/>
                <w:szCs w:val="22"/>
              </w:rPr>
            </w:rPrChange>
          </w:rPr>
          <w:t>藿香酱或其他馅料作为辅料，发酵或不发酵、静置、成型、烘烤等工艺制成的面制品。</w:t>
        </w:r>
      </w:ins>
      <w:del w:id="122" w:author="李勇 [2]" w:date="2020-09-10T15:58:31Z">
        <w:r>
          <w:rPr>
            <w:rFonts w:hint="eastAsia"/>
            <w:color w:val="auto"/>
            <w:rPrChange w:id="123" w:author="李勇" w:date="2020-07-01T11:49:00Z">
              <w:rPr>
                <w:rFonts w:hint="eastAsia"/>
              </w:rPr>
            </w:rPrChange>
          </w:rPr>
          <w:delText>以小麦粉或玉米粉、杂粮</w:delText>
        </w:r>
      </w:del>
      <w:del w:id="124" w:author="李勇 [2]" w:date="2020-09-10T15:58:31Z">
        <w:r>
          <w:rPr>
            <w:rFonts w:hint="eastAsia"/>
            <w:color w:val="0000FF"/>
            <w:rPrChange w:id="125" w:author="李勇 [2]" w:date="2020-09-10T15:58:38Z">
              <w:rPr>
                <w:rFonts w:hint="eastAsia"/>
                <w:color w:val="0000FF"/>
              </w:rPr>
            </w:rPrChange>
          </w:rPr>
          <w:delText>等谷物粉类</w:delText>
        </w:r>
      </w:del>
      <w:del w:id="126" w:author="李勇 [2]" w:date="2020-09-10T15:58:31Z">
        <w:r>
          <w:rPr>
            <w:rFonts w:hint="eastAsia"/>
            <w:color w:val="auto"/>
            <w:rPrChange w:id="127" w:author="李勇" w:date="2020-07-01T11:49:00Z">
              <w:rPr>
                <w:rFonts w:hint="eastAsia"/>
              </w:rPr>
            </w:rPrChange>
          </w:rPr>
          <w:delText>为主要原料，添加或不添加食用盐、食用植物油、乳制品、鲜蛋、芝麻、蔬菜、果酱、</w:delText>
        </w:r>
      </w:del>
      <w:del w:id="128" w:author="李勇 [2]" w:date="2020-09-10T15:58:31Z">
        <w:r>
          <w:rPr>
            <w:rFonts w:hint="eastAsia" w:ascii="Times New Roman"/>
            <w:color w:val="auto"/>
            <w:szCs w:val="24"/>
            <w:rPrChange w:id="129" w:author="李勇 [2]" w:date="2020-09-10T15:59:02Z">
              <w:rPr>
                <w:rFonts w:hint="eastAsia" w:ascii="宋体"/>
                <w:szCs w:val="22"/>
              </w:rPr>
            </w:rPrChange>
          </w:rPr>
          <w:delText>水果干制品、</w:delText>
        </w:r>
      </w:del>
      <w:ins w:id="130" w:author="gyb1" w:date="2020-06-30T18:12:00Z">
        <w:del w:id="131" w:author="李勇 [2]" w:date="2020-09-10T15:58:31Z">
          <w:r>
            <w:rPr>
              <w:rFonts w:hint="eastAsia" w:ascii="Times New Roman"/>
              <w:color w:val="auto"/>
              <w:szCs w:val="24"/>
              <w:rPrChange w:id="132" w:author="李勇 [2]" w:date="2020-09-10T15:59:02Z">
                <w:rPr>
                  <w:rFonts w:hint="eastAsia" w:ascii="宋体"/>
                  <w:szCs w:val="22"/>
                </w:rPr>
              </w:rPrChange>
            </w:rPr>
            <w:delText>花生及其制品或</w:delText>
          </w:r>
        </w:del>
      </w:ins>
      <w:ins w:id="133" w:author="gyb1" w:date="2020-06-30T18:12:00Z">
        <w:del w:id="134" w:author="李勇 [2]" w:date="2020-09-10T15:58:31Z">
          <w:r>
            <w:rPr>
              <w:rFonts w:hint="eastAsia" w:ascii="Times New Roman"/>
              <w:color w:val="auto"/>
              <w:szCs w:val="24"/>
              <w:rPrChange w:id="135" w:author="李勇 [2]" w:date="2020-09-10T15:59:02Z">
                <w:rPr>
                  <w:rFonts w:hint="eastAsia" w:ascii="宋体"/>
                  <w:szCs w:val="22"/>
                </w:rPr>
              </w:rPrChange>
            </w:rPr>
            <w:delText>其他</w:delText>
          </w:r>
        </w:del>
      </w:ins>
      <w:ins w:id="136" w:author="gyb1" w:date="2020-06-30T18:12:00Z">
        <w:del w:id="137" w:author="李勇 [2]" w:date="2020-09-10T15:58:31Z">
          <w:r>
            <w:rPr>
              <w:rFonts w:hint="eastAsia" w:ascii="Times New Roman"/>
              <w:color w:val="auto"/>
              <w:szCs w:val="24"/>
              <w:rPrChange w:id="138" w:author="李勇 [2]" w:date="2020-09-10T15:59:02Z">
                <w:rPr>
                  <w:rFonts w:hint="eastAsia" w:ascii="宋体"/>
                  <w:szCs w:val="22"/>
                </w:rPr>
              </w:rPrChange>
            </w:rPr>
            <w:delText>坚果与籽类</w:delText>
          </w:r>
        </w:del>
      </w:ins>
      <w:del w:id="139" w:author="李勇 [2]" w:date="2020-09-10T15:58:31Z">
        <w:r>
          <w:rPr>
            <w:rFonts w:hint="eastAsia" w:ascii="Times New Roman"/>
            <w:color w:val="auto"/>
            <w:szCs w:val="24"/>
            <w:rPrChange w:id="140" w:author="李勇 [2]" w:date="2020-09-10T15:59:02Z">
              <w:rPr>
                <w:rFonts w:hint="eastAsia" w:ascii="宋体"/>
                <w:szCs w:val="22"/>
              </w:rPr>
            </w:rPrChange>
          </w:rPr>
          <w:delText>、</w:delText>
        </w:r>
      </w:del>
      <w:del w:id="141" w:author="李勇 [2]" w:date="2020-09-10T15:58:31Z">
        <w:r>
          <w:rPr>
            <w:rFonts w:hint="eastAsia" w:ascii="Times New Roman"/>
            <w:color w:val="auto"/>
            <w:szCs w:val="24"/>
            <w:rPrChange w:id="142" w:author="李勇 [2]" w:date="2020-09-10T15:59:02Z">
              <w:rPr>
                <w:rFonts w:hint="eastAsia" w:ascii="宋体"/>
                <w:szCs w:val="22"/>
              </w:rPr>
            </w:rPrChange>
          </w:rPr>
          <w:delText>藿香酱或其他馅料作为辅料，</w:delText>
        </w:r>
      </w:del>
      <w:del w:id="143" w:author="李勇 [2]" w:date="2020-09-10T15:58:31Z">
        <w:r>
          <w:rPr>
            <w:rFonts w:hint="eastAsia"/>
            <w:color w:val="auto"/>
            <w:rPrChange w:id="144" w:author="李勇" w:date="2020-07-01T11:49:00Z">
              <w:rPr>
                <w:rFonts w:hint="eastAsia"/>
              </w:rPr>
            </w:rPrChange>
          </w:rPr>
          <w:delText>经和面、发酵或不发酵、静置、成型、烘烤等加工工艺制成的面制品。</w:delText>
        </w:r>
      </w:del>
    </w:p>
    <w:p>
      <w:pPr>
        <w:pStyle w:val="60"/>
        <w:numPr>
          <w:numberingChange w:id="145" w:author="gyb1" w:date="2020-06-26T17:34:00Z" w:original="%1:1:255:_%2:2:0:　"/>
        </w:numPr>
        <w:spacing w:before="312" w:beforeLines="100" w:after="312" w:afterLines="100"/>
        <w:rPr>
          <w:rFonts w:hint="eastAsia"/>
          <w:color w:val="auto"/>
          <w:szCs w:val="22"/>
          <w:rPrChange w:id="146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147" w:author="李勇" w:date="2020-07-01T11:49:00Z">
            <w:rPr>
              <w:rFonts w:hint="eastAsia"/>
              <w:szCs w:val="22"/>
            </w:rPr>
          </w:rPrChange>
        </w:rPr>
        <w:t>规范性引用</w:t>
      </w:r>
      <w:r>
        <w:rPr>
          <w:rFonts w:hint="eastAsia"/>
          <w:color w:val="auto"/>
          <w:szCs w:val="22"/>
          <w:rPrChange w:id="148" w:author="李勇" w:date="2020-07-01T11:49:00Z">
            <w:rPr>
              <w:rFonts w:hint="eastAsia"/>
              <w:szCs w:val="22"/>
            </w:rPr>
          </w:rPrChange>
        </w:rPr>
        <w:t>文件</w:t>
      </w:r>
    </w:p>
    <w:bookmarkEnd w:id="2"/>
    <w:p>
      <w:pPr>
        <w:ind w:firstLine="420"/>
        <w:rPr>
          <w:rFonts w:hint="eastAsia"/>
          <w:color w:val="auto"/>
          <w:rPrChange w:id="14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50" w:author="李勇" w:date="2020-07-01T11:49:00Z">
            <w:rPr>
              <w:rFonts w:hint="eastAsia"/>
            </w:rPr>
          </w:rPrChange>
        </w:rPr>
        <w:t>本标准中引用的文件对于本标准的应用是必不可少的。凡是注日期的引用文件，仅所注日期的版本适用于本标准。凡是不注日期的引用文件，其最新版本（包括所有的修改单）适用于本标准。</w:t>
      </w:r>
    </w:p>
    <w:p>
      <w:pPr>
        <w:ind w:firstLine="420"/>
        <w:rPr>
          <w:rFonts w:hint="eastAsia"/>
          <w:color w:val="auto"/>
          <w:rPrChange w:id="15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52" w:author="李勇" w:date="2020-07-01T11:49:00Z">
            <w:rPr>
              <w:rFonts w:hint="eastAsia"/>
            </w:rPr>
          </w:rPrChange>
        </w:rPr>
        <w:t>GB 2716     食品安全国家标准 植物油</w:t>
      </w:r>
    </w:p>
    <w:p>
      <w:pPr>
        <w:ind w:firstLine="420"/>
        <w:rPr>
          <w:rFonts w:hint="eastAsia"/>
          <w:color w:val="auto"/>
          <w:rPrChange w:id="15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54" w:author="李勇" w:date="2020-07-01T11:49:00Z">
            <w:rPr>
              <w:rFonts w:hint="eastAsia"/>
            </w:rPr>
          </w:rPrChange>
        </w:rPr>
        <w:t>GB 2749     食品安全国家标准 蛋与蛋制品</w:t>
      </w:r>
    </w:p>
    <w:p>
      <w:pPr>
        <w:ind w:firstLine="420"/>
        <w:rPr>
          <w:rFonts w:hint="eastAsia"/>
          <w:color w:val="auto"/>
          <w:rPrChange w:id="15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56" w:author="李勇" w:date="2020-07-01T11:49:00Z">
            <w:rPr>
              <w:rFonts w:hint="eastAsia"/>
            </w:rPr>
          </w:rPrChange>
        </w:rPr>
        <w:t>GB 2760     食品安全国家标准 食品添加剂使用标准</w:t>
      </w:r>
    </w:p>
    <w:p>
      <w:pPr>
        <w:ind w:firstLine="420"/>
        <w:rPr>
          <w:rFonts w:hint="eastAsia"/>
          <w:color w:val="auto"/>
          <w:rPrChange w:id="15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58" w:author="李勇" w:date="2020-07-01T11:49:00Z">
            <w:rPr>
              <w:rFonts w:hint="eastAsia"/>
            </w:rPr>
          </w:rPrChange>
        </w:rPr>
        <w:t>GB 2761     食品安全国家标准 食品中真菌毒素限量</w:t>
      </w:r>
    </w:p>
    <w:p>
      <w:pPr>
        <w:ind w:firstLine="420"/>
        <w:rPr>
          <w:rFonts w:hint="eastAsia"/>
          <w:color w:val="auto"/>
          <w:rPrChange w:id="15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60" w:author="李勇" w:date="2020-07-01T11:49:00Z">
            <w:rPr>
              <w:rFonts w:hint="eastAsia"/>
            </w:rPr>
          </w:rPrChange>
        </w:rPr>
        <w:t>GB 2762     食品安全国家标准 食品中污染物限量</w:t>
      </w:r>
    </w:p>
    <w:p>
      <w:pPr>
        <w:ind w:firstLine="420"/>
        <w:rPr>
          <w:rFonts w:hint="eastAsia"/>
          <w:color w:val="auto"/>
          <w:rPrChange w:id="16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62" w:author="李勇" w:date="2020-07-01T11:49:00Z">
            <w:rPr>
              <w:rFonts w:hint="eastAsia"/>
            </w:rPr>
          </w:rPrChange>
        </w:rPr>
        <w:t>GB 4789.2   食品安全国家标准  食品微生物学检验  菌落总数测定</w:t>
      </w:r>
    </w:p>
    <w:p>
      <w:pPr>
        <w:ind w:firstLine="420"/>
        <w:rPr>
          <w:rFonts w:hint="eastAsia"/>
          <w:color w:val="auto"/>
          <w:rPrChange w:id="16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64" w:author="李勇" w:date="2020-07-01T11:49:00Z">
            <w:rPr>
              <w:rFonts w:hint="eastAsia"/>
            </w:rPr>
          </w:rPrChange>
        </w:rPr>
        <w:t>GB 4789.3   食品安全国家标准  食品微生物学检验  大肠菌群计数</w:t>
      </w:r>
    </w:p>
    <w:p>
      <w:pPr>
        <w:ind w:firstLine="420"/>
        <w:rPr>
          <w:rFonts w:hint="eastAsia"/>
          <w:color w:val="auto"/>
          <w:rPrChange w:id="16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66" w:author="李勇" w:date="2020-07-01T11:49:00Z">
            <w:rPr>
              <w:rFonts w:hint="eastAsia"/>
            </w:rPr>
          </w:rPrChange>
        </w:rPr>
        <w:t>GB 4789.4   食品安全国家标准  食品微生物学检验  沙门氏菌检验</w:t>
      </w:r>
    </w:p>
    <w:p>
      <w:pPr>
        <w:ind w:firstLine="420"/>
        <w:rPr>
          <w:rFonts w:hint="eastAsia"/>
          <w:color w:val="auto"/>
          <w:rPrChange w:id="16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68" w:author="李勇" w:date="2020-07-01T11:49:00Z">
            <w:rPr>
              <w:rFonts w:hint="eastAsia"/>
            </w:rPr>
          </w:rPrChange>
        </w:rPr>
        <w:t>GB 4789.10  食品安全国家标准  食品微生物学检验 金黄色葡萄球菌检验</w:t>
      </w:r>
    </w:p>
    <w:p>
      <w:pPr>
        <w:ind w:firstLine="420"/>
        <w:rPr>
          <w:rFonts w:hint="eastAsia"/>
          <w:color w:val="auto"/>
          <w:rPrChange w:id="16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70" w:author="李勇" w:date="2020-07-01T11:49:00Z">
            <w:rPr>
              <w:rFonts w:hint="eastAsia"/>
            </w:rPr>
          </w:rPrChange>
        </w:rPr>
        <w:t>GB 4789.15  食品安全国家标准  食品微生物学检验  霉菌和酵母菌计数</w:t>
      </w:r>
    </w:p>
    <w:p>
      <w:pPr>
        <w:ind w:firstLine="420"/>
        <w:rPr>
          <w:rFonts w:hint="eastAsia"/>
          <w:color w:val="auto"/>
          <w:rPrChange w:id="17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72" w:author="李勇" w:date="2020-07-01T11:49:00Z">
            <w:rPr>
              <w:rFonts w:hint="eastAsia"/>
            </w:rPr>
          </w:rPrChange>
        </w:rPr>
        <w:t>GB 5009.12  食品安全国家标准  食品中铅的测定</w:t>
      </w:r>
    </w:p>
    <w:p>
      <w:pPr>
        <w:ind w:firstLine="420"/>
        <w:rPr>
          <w:rFonts w:hint="eastAsia"/>
          <w:color w:val="auto"/>
          <w:rPrChange w:id="17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74" w:author="李勇" w:date="2020-07-01T11:49:00Z">
            <w:rPr>
              <w:rFonts w:hint="eastAsia"/>
            </w:rPr>
          </w:rPrChange>
        </w:rPr>
        <w:t>GB 5009.22  食品安全国家标准  食品中黄曲霉毒素B族和G族的测定</w:t>
      </w:r>
    </w:p>
    <w:p>
      <w:pPr>
        <w:ind w:firstLine="420"/>
        <w:rPr>
          <w:rFonts w:hint="eastAsia"/>
          <w:color w:val="auto"/>
          <w:rPrChange w:id="17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76" w:author="李勇" w:date="2020-07-01T11:49:00Z">
            <w:rPr>
              <w:rFonts w:hint="eastAsia"/>
            </w:rPr>
          </w:rPrChange>
        </w:rPr>
        <w:t>GB 5009.182 食品安全国家标准 食品中铝的测定</w:t>
      </w:r>
    </w:p>
    <w:p>
      <w:pPr>
        <w:ind w:firstLine="420"/>
        <w:rPr>
          <w:rFonts w:hint="eastAsia"/>
          <w:color w:val="auto"/>
          <w:rPrChange w:id="17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78" w:author="李勇" w:date="2020-07-01T11:49:00Z">
            <w:rPr>
              <w:rFonts w:hint="eastAsia"/>
            </w:rPr>
          </w:rPrChange>
        </w:rPr>
        <w:t>GB 5009.227 食品安全国家标准 食品中过氧化值的测定</w:t>
      </w:r>
    </w:p>
    <w:p>
      <w:pPr>
        <w:ind w:firstLine="420"/>
        <w:rPr>
          <w:rFonts w:hint="eastAsia"/>
          <w:color w:val="auto"/>
          <w:rPrChange w:id="17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80" w:author="李勇" w:date="2020-07-01T11:49:00Z">
            <w:rPr>
              <w:rFonts w:hint="eastAsia"/>
            </w:rPr>
          </w:rPrChange>
        </w:rPr>
        <w:t>GB 5009.229 食品安全国家标准 食品中酸价的测定</w:t>
      </w:r>
    </w:p>
    <w:p>
      <w:pPr>
        <w:ind w:firstLine="420"/>
        <w:rPr>
          <w:rFonts w:hint="eastAsia"/>
          <w:color w:val="auto"/>
          <w:rPrChange w:id="18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82" w:author="李勇" w:date="2020-07-01T11:49:00Z">
            <w:rPr>
              <w:rFonts w:hint="eastAsia"/>
            </w:rPr>
          </w:rPrChange>
        </w:rPr>
        <w:t>GB 5749     生活饮用水卫生标准</w:t>
      </w:r>
    </w:p>
    <w:p>
      <w:pPr>
        <w:ind w:firstLine="420"/>
        <w:rPr>
          <w:rFonts w:hint="eastAsia"/>
          <w:color w:val="auto"/>
          <w:rPrChange w:id="18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84" w:author="李勇" w:date="2020-07-01T11:49:00Z">
            <w:rPr>
              <w:rFonts w:hint="eastAsia"/>
            </w:rPr>
          </w:rPrChange>
        </w:rPr>
        <w:t>GB 7718     食品安全国家标准  预包装食品标签通则</w:t>
      </w:r>
    </w:p>
    <w:p>
      <w:pPr>
        <w:ind w:firstLine="420"/>
        <w:rPr>
          <w:rFonts w:hint="eastAsia"/>
          <w:color w:val="auto"/>
          <w:rPrChange w:id="18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86" w:author="李勇" w:date="2020-07-01T11:49:00Z">
            <w:rPr>
              <w:rFonts w:hint="eastAsia"/>
            </w:rPr>
          </w:rPrChange>
        </w:rPr>
        <w:t>GB 8957     食品安全国家标准 糕点、面包卫生规范</w:t>
      </w:r>
    </w:p>
    <w:p>
      <w:pPr>
        <w:ind w:firstLine="420"/>
        <w:rPr>
          <w:rFonts w:hint="eastAsia"/>
          <w:color w:val="auto"/>
          <w:rPrChange w:id="18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88" w:author="李勇" w:date="2020-07-01T11:49:00Z">
            <w:rPr>
              <w:rFonts w:hint="eastAsia"/>
            </w:rPr>
          </w:rPrChange>
        </w:rPr>
        <w:t>GB 9683     复合食品包装袋卫生标准</w:t>
      </w:r>
    </w:p>
    <w:p>
      <w:pPr>
        <w:ind w:firstLine="420"/>
        <w:rPr>
          <w:rFonts w:hint="eastAsia"/>
          <w:color w:val="auto"/>
          <w:rPrChange w:id="18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90" w:author="李勇" w:date="2020-07-01T11:49:00Z">
            <w:rPr>
              <w:rFonts w:hint="eastAsia"/>
            </w:rPr>
          </w:rPrChange>
        </w:rPr>
        <w:t>GB 14881    食品安全国家标准 食品生产通用卫生规范</w:t>
      </w:r>
    </w:p>
    <w:p>
      <w:pPr>
        <w:ind w:firstLine="420"/>
        <w:rPr>
          <w:rFonts w:hint="eastAsia"/>
          <w:color w:val="auto"/>
          <w:rPrChange w:id="19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92" w:author="李勇" w:date="2020-07-01T11:49:00Z">
            <w:rPr>
              <w:rFonts w:hint="eastAsia"/>
            </w:rPr>
          </w:rPrChange>
        </w:rPr>
        <w:t>GB 19301    食品安全国家标准 生乳</w:t>
      </w:r>
    </w:p>
    <w:p>
      <w:pPr>
        <w:ind w:firstLine="420"/>
        <w:rPr>
          <w:rFonts w:hint="eastAsia"/>
          <w:color w:val="auto"/>
          <w:rPrChange w:id="19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94" w:author="李勇" w:date="2020-07-01T11:49:00Z">
            <w:rPr>
              <w:rFonts w:hint="eastAsia"/>
            </w:rPr>
          </w:rPrChange>
        </w:rPr>
        <w:t>GB 19644    食品安全国家标准 乳粉</w:t>
      </w:r>
    </w:p>
    <w:p>
      <w:pPr>
        <w:ind w:firstLine="420"/>
        <w:rPr>
          <w:rFonts w:hint="eastAsia"/>
          <w:color w:val="auto"/>
          <w:rPrChange w:id="19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96" w:author="李勇" w:date="2020-07-01T11:49:00Z">
            <w:rPr>
              <w:rFonts w:hint="eastAsia"/>
            </w:rPr>
          </w:rPrChange>
        </w:rPr>
        <w:t>GB 28050    食品安全国家标准  与包装食品营养标签通则</w:t>
      </w:r>
    </w:p>
    <w:p>
      <w:pPr>
        <w:ind w:firstLine="420"/>
        <w:rPr>
          <w:rFonts w:hint="eastAsia"/>
          <w:color w:val="auto"/>
          <w:rPrChange w:id="19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98" w:author="李勇" w:date="2020-07-01T11:49:00Z">
            <w:rPr>
              <w:rFonts w:hint="eastAsia"/>
            </w:rPr>
          </w:rPrChange>
        </w:rPr>
        <w:t>GB 29921    食品安全国家标准  食品中致病菌限量</w:t>
      </w:r>
    </w:p>
    <w:p>
      <w:pPr>
        <w:ind w:firstLine="420"/>
        <w:rPr>
          <w:rFonts w:hint="eastAsia"/>
          <w:color w:val="auto"/>
          <w:rPrChange w:id="199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00" w:author="李勇" w:date="2020-07-01T11:49:00Z">
            <w:rPr>
              <w:rFonts w:hint="eastAsia"/>
            </w:rPr>
          </w:rPrChange>
        </w:rPr>
        <w:t>GB 31639    食品安全国家标准 食品加工用酵母</w:t>
      </w:r>
    </w:p>
    <w:p>
      <w:pPr>
        <w:ind w:firstLine="420"/>
        <w:rPr>
          <w:rFonts w:hint="eastAsia"/>
          <w:color w:val="auto"/>
          <w:rPrChange w:id="201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02" w:author="李勇" w:date="2020-07-01T11:49:00Z">
            <w:rPr>
              <w:rFonts w:hint="eastAsia"/>
            </w:rPr>
          </w:rPrChange>
        </w:rPr>
        <w:t>GB/T 191    包装贮运图示标志</w:t>
      </w:r>
    </w:p>
    <w:p>
      <w:pPr>
        <w:ind w:firstLine="420"/>
        <w:rPr>
          <w:rFonts w:hint="eastAsia"/>
          <w:color w:val="auto"/>
          <w:rPrChange w:id="20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04" w:author="李勇" w:date="2020-07-01T11:49:00Z">
            <w:rPr>
              <w:rFonts w:hint="eastAsia"/>
            </w:rPr>
          </w:rPrChange>
        </w:rPr>
        <w:t>GB/T 317    白砂糖</w:t>
      </w:r>
    </w:p>
    <w:p>
      <w:pPr>
        <w:ind w:firstLine="420"/>
        <w:rPr>
          <w:rFonts w:hint="eastAsia"/>
          <w:color w:val="auto"/>
          <w:rPrChange w:id="205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06" w:author="李勇" w:date="2020-07-01T11:49:00Z">
            <w:rPr>
              <w:rFonts w:hint="eastAsia"/>
            </w:rPr>
          </w:rPrChange>
        </w:rPr>
        <w:t>GB/T 1355   小麦粉</w:t>
      </w:r>
    </w:p>
    <w:p>
      <w:pPr>
        <w:ind w:firstLine="420"/>
        <w:rPr>
          <w:rFonts w:hint="eastAsia"/>
          <w:color w:val="auto"/>
          <w:rPrChange w:id="207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08" w:author="李勇" w:date="2020-07-01T11:49:00Z">
            <w:rPr>
              <w:rFonts w:hint="eastAsia"/>
            </w:rPr>
          </w:rPrChange>
        </w:rPr>
        <w:t>GB/T 5461   食用盐</w:t>
      </w:r>
    </w:p>
    <w:p>
      <w:pPr>
        <w:ind w:firstLine="420"/>
        <w:rPr>
          <w:ins w:id="209" w:author="gyb1" w:date="2020-06-26T18:24:00Z"/>
          <w:rFonts w:hint="eastAsia" w:ascii="Times New Roman" w:hAnsi="Times New Roman"/>
          <w:color w:val="333333"/>
          <w:shd w:val="clear" w:color="auto" w:fill="auto"/>
          <w:rPrChange w:id="210" w:author="李勇 [2]" w:date="2020-09-09T17:10:02Z">
            <w:rPr>
              <w:ins w:id="211" w:author="gyb1" w:date="2020-06-26T18:24:00Z"/>
              <w:rFonts w:hint="eastAsia" w:ascii="Verdana" w:hAnsi="Verdana"/>
              <w:color w:val="333333"/>
              <w:shd w:val="clear" w:color="auto" w:fill="FFFFFF"/>
            </w:rPr>
          </w:rPrChange>
        </w:rPr>
      </w:pPr>
      <w:ins w:id="212" w:author="gyb1" w:date="2020-06-26T18:24:00Z">
        <w:r>
          <w:rPr>
            <w:rFonts w:hint="eastAsia" w:ascii="Times New Roman" w:hAnsi="Times New Roman"/>
            <w:color w:val="333333"/>
            <w:shd w:val="clear" w:color="auto" w:fill="auto"/>
            <w:rPrChange w:id="213" w:author="李勇 [2]" w:date="2020-09-09T17:10:02Z">
              <w:rPr>
                <w:rFonts w:ascii="Verdana" w:hAnsi="Verdana"/>
                <w:color w:val="333333"/>
                <w:shd w:val="clear" w:color="auto" w:fill="FFFFFF"/>
              </w:rPr>
            </w:rPrChange>
          </w:rPr>
          <w:t>GB/T 6543</w:t>
        </w:r>
      </w:ins>
      <w:ins w:id="214" w:author="gyb1" w:date="2020-06-26T18:24:00Z">
        <w:del w:id="215" w:author="李勇 [2]" w:date="2020-09-01T18:01:39Z">
          <w:r>
            <w:rPr>
              <w:rFonts w:hint="eastAsia" w:ascii="Times New Roman" w:hAnsi="Times New Roman"/>
              <w:color w:val="333333"/>
              <w:shd w:val="clear" w:color="auto" w:fill="auto"/>
              <w:rPrChange w:id="216" w:author="李勇 [2]" w:date="2020-09-09T17:10:02Z">
                <w:rPr>
                  <w:rFonts w:ascii="Verdana" w:hAnsi="Verdana"/>
                  <w:color w:val="333333"/>
                  <w:shd w:val="clear" w:color="auto" w:fill="FFFFFF"/>
                </w:rPr>
              </w:rPrChange>
            </w:rPr>
            <w:delText>-2008</w:delText>
          </w:r>
        </w:del>
      </w:ins>
      <w:ins w:id="217" w:author="李勇 [2]" w:date="2020-09-01T18:01:40Z">
        <w:r>
          <w:rPr>
            <w:rFonts w:hint="eastAsia"/>
            <w:color w:val="auto"/>
            <w:shd w:val="clear"/>
            <w:lang w:val="en-US" w:eastAsia="zh-CN"/>
          </w:rPr>
          <w:t xml:space="preserve">  </w:t>
        </w:r>
      </w:ins>
      <w:ins w:id="218" w:author="gyb1" w:date="2020-06-26T18:24:00Z">
        <w:r>
          <w:rPr>
            <w:rFonts w:hint="eastAsia" w:ascii="Times New Roman" w:hAnsi="Times New Roman"/>
            <w:color w:val="333333"/>
            <w:shd w:val="clear" w:color="auto" w:fill="auto"/>
            <w:rPrChange w:id="219" w:author="李勇 [2]" w:date="2020-09-09T17:10:02Z">
              <w:rPr>
                <w:rFonts w:ascii="Verdana" w:hAnsi="Verdana"/>
                <w:color w:val="333333"/>
                <w:shd w:val="clear" w:color="auto" w:fill="FFFFFF"/>
              </w:rPr>
            </w:rPrChange>
          </w:rPr>
          <w:t xml:space="preserve"> 运输包装用单瓦楞纸箱和双瓦楞纸箱</w:t>
        </w:r>
      </w:ins>
    </w:p>
    <w:p>
      <w:pPr>
        <w:ind w:firstLine="420"/>
        <w:rPr>
          <w:rFonts w:hint="eastAsia"/>
          <w:color w:val="auto"/>
          <w:rPrChange w:id="220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21" w:author="李勇" w:date="2020-07-01T11:49:00Z">
            <w:rPr>
              <w:rFonts w:hint="eastAsia"/>
            </w:rPr>
          </w:rPrChange>
        </w:rPr>
        <w:t xml:space="preserve">GB/T 10463  玉米粉 </w:t>
      </w:r>
    </w:p>
    <w:p>
      <w:pPr>
        <w:ind w:firstLine="420"/>
        <w:rPr>
          <w:rFonts w:hint="eastAsia"/>
          <w:color w:val="auto"/>
          <w:rPrChange w:id="222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23" w:author="李勇" w:date="2020-07-01T11:49:00Z">
            <w:rPr>
              <w:rFonts w:hint="eastAsia"/>
            </w:rPr>
          </w:rPrChange>
        </w:rPr>
        <w:t>GB/T 11761  芝麻</w:t>
      </w:r>
    </w:p>
    <w:p>
      <w:pPr>
        <w:ind w:firstLine="420"/>
        <w:rPr>
          <w:rFonts w:hint="eastAsia"/>
          <w:color w:val="auto"/>
          <w:rPrChange w:id="224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25" w:author="李勇" w:date="2020-07-01T11:49:00Z">
            <w:rPr>
              <w:rFonts w:hint="eastAsia"/>
            </w:rPr>
          </w:rPrChange>
        </w:rPr>
        <w:t>GB/T 22474  果酱</w:t>
      </w:r>
    </w:p>
    <w:p>
      <w:pPr>
        <w:ind w:firstLine="420"/>
        <w:rPr>
          <w:rFonts w:hint="eastAsia"/>
          <w:color w:val="auto"/>
          <w:rPrChange w:id="226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27" w:author="李勇" w:date="2020-07-01T11:49:00Z">
            <w:rPr>
              <w:rFonts w:hint="eastAsia"/>
            </w:rPr>
          </w:rPrChange>
        </w:rPr>
        <w:t>LS/T 3112    中国好粮油 杂粮</w:t>
      </w:r>
    </w:p>
    <w:p>
      <w:pPr>
        <w:ind w:firstLine="420"/>
        <w:rPr>
          <w:rFonts w:hint="eastAsia"/>
          <w:color w:val="auto"/>
          <w:rPrChange w:id="228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229" w:author="李勇" w:date="2020-07-01T11:49:00Z">
            <w:rPr>
              <w:rFonts w:hint="eastAsia"/>
            </w:rPr>
          </w:rPrChange>
        </w:rPr>
        <w:t>JJF 1070     定量包装商品净含量计量检验规则</w:t>
      </w:r>
    </w:p>
    <w:p>
      <w:pPr>
        <w:ind w:firstLine="420"/>
        <w:rPr>
          <w:ins w:id="230" w:author="gyb1" w:date="2020-06-26T17:35:00Z"/>
          <w:rFonts w:hint="eastAsia"/>
          <w:color w:val="auto"/>
          <w:rPrChange w:id="231" w:author="李勇" w:date="2020-07-01T11:49:00Z">
            <w:rPr>
              <w:ins w:id="232" w:author="gyb1" w:date="2020-06-26T17:35:00Z"/>
              <w:rFonts w:hint="eastAsia"/>
            </w:rPr>
          </w:rPrChange>
        </w:rPr>
      </w:pPr>
      <w:r>
        <w:rPr>
          <w:rFonts w:hint="eastAsia"/>
          <w:color w:val="auto"/>
          <w:rPrChange w:id="233" w:author="李勇" w:date="2020-07-01T11:49:00Z">
            <w:rPr>
              <w:rFonts w:hint="eastAsia"/>
            </w:rPr>
          </w:rPrChange>
        </w:rPr>
        <w:t>国家质量监督检验检疫总局[2005]第75号令《定量包装商品计量监督管理办法》</w:t>
      </w:r>
    </w:p>
    <w:p>
      <w:pPr>
        <w:numPr>
          <w:ins w:id="234" w:author="gyb1" w:date="2020-06-26T17:35:00Z"/>
        </w:numPr>
        <w:ind w:firstLine="420"/>
        <w:rPr>
          <w:rFonts w:hint="eastAsia"/>
          <w:color w:val="auto"/>
          <w:rPrChange w:id="235" w:author="李勇" w:date="2020-07-01T11:49:00Z">
            <w:rPr>
              <w:rFonts w:hint="eastAsia"/>
            </w:rPr>
          </w:rPrChange>
        </w:rPr>
      </w:pPr>
      <w:ins w:id="236" w:author="gyb1" w:date="2020-06-26T17:35:00Z">
        <w:r>
          <w:rPr>
            <w:rFonts w:hint="eastAsia" w:ascii="宋体" w:hAnsi="宋体" w:cs="宋体"/>
            <w:color w:val="auto"/>
            <w:kern w:val="0"/>
            <w:szCs w:val="21"/>
            <w:lang w:bidi="ar"/>
            <w:rPrChange w:id="237" w:author="李勇" w:date="2020-07-01T11:49:00Z">
              <w:rPr>
                <w:rFonts w:hint="eastAsia" w:ascii="宋体" w:hAnsi="宋体" w:cs="宋体"/>
                <w:kern w:val="0"/>
                <w:szCs w:val="21"/>
                <w:lang w:bidi="ar"/>
              </w:rPr>
            </w:rPrChange>
          </w:rPr>
          <w:t>中华人</w:t>
        </w:r>
      </w:ins>
      <w:ins w:id="238" w:author="gyb1" w:date="2020-06-26T17:35:00Z">
        <w:del w:id="239" w:author="李勇" w:date="2020-07-01T10:58:00Z">
          <w:r>
            <w:rPr>
              <w:rFonts w:hint="eastAsia" w:ascii="宋体" w:hAnsi="宋体" w:cs="宋体"/>
              <w:color w:val="auto"/>
              <w:kern w:val="0"/>
              <w:szCs w:val="21"/>
              <w:lang w:bidi="ar"/>
              <w:rPrChange w:id="240" w:author="李勇" w:date="2020-07-01T11:49:00Z">
                <w:rPr>
                  <w:rFonts w:hint="eastAsia" w:ascii="宋体" w:hAnsi="宋体" w:cs="宋体"/>
                  <w:kern w:val="0"/>
                  <w:szCs w:val="21"/>
                  <w:lang w:bidi="ar"/>
                </w:rPr>
              </w:rPrChange>
            </w:rPr>
            <w:delText xml:space="preserve"> </w:delText>
          </w:r>
        </w:del>
      </w:ins>
      <w:ins w:id="241" w:author="gyb1" w:date="2020-06-26T17:35:00Z">
        <w:r>
          <w:rPr>
            <w:rFonts w:hint="eastAsia" w:ascii="宋体" w:hAnsi="宋体" w:cs="宋体"/>
            <w:color w:val="auto"/>
            <w:kern w:val="0"/>
            <w:szCs w:val="21"/>
            <w:lang w:bidi="ar"/>
            <w:rPrChange w:id="242" w:author="李勇" w:date="2020-07-01T11:49:00Z">
              <w:rPr>
                <w:rFonts w:hint="eastAsia" w:ascii="宋体" w:hAnsi="宋体" w:cs="宋体"/>
                <w:kern w:val="0"/>
                <w:szCs w:val="21"/>
                <w:lang w:bidi="ar"/>
              </w:rPr>
            </w:rPrChange>
          </w:rPr>
          <w:t>民共和国卫生部 卫生监发「2003〕180 号 散装食品卫生管理规范</w:t>
        </w:r>
      </w:ins>
    </w:p>
    <w:p>
      <w:pPr>
        <w:pStyle w:val="60"/>
        <w:numPr>
          <w:numberingChange w:id="243" w:author="gyb1" w:date="2020-06-26T17:34:00Z" w:original="%1:1:255:_%2:3:0:　"/>
        </w:numPr>
        <w:spacing w:before="312" w:beforeLines="100" w:after="312" w:afterLines="100"/>
        <w:rPr>
          <w:rFonts w:hint="eastAsia"/>
          <w:color w:val="auto"/>
          <w:szCs w:val="22"/>
          <w:rPrChange w:id="244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245" w:author="李勇" w:date="2020-07-01T11:49:00Z">
            <w:rPr>
              <w:rFonts w:hint="eastAsia"/>
              <w:szCs w:val="22"/>
            </w:rPr>
          </w:rPrChange>
        </w:rPr>
        <w:t>术语和定义</w:t>
      </w:r>
    </w:p>
    <w:p>
      <w:pPr>
        <w:pStyle w:val="59"/>
        <w:numPr>
          <w:numberingChange w:id="246" w:author="gyb1" w:date="2020-06-26T17:34:00Z" w:original="%1:1:255:_%2:3:0:.%3:1:0:　"/>
        </w:numPr>
        <w:spacing w:before="156" w:beforeLines="50" w:after="156" w:afterLines="50"/>
        <w:rPr>
          <w:rFonts w:hint="eastAsia"/>
          <w:color w:val="auto"/>
          <w:szCs w:val="21"/>
          <w:rPrChange w:id="247" w:author="李勇" w:date="2020-07-01T11:49:00Z">
            <w:rPr>
              <w:rFonts w:hint="eastAsia"/>
              <w:szCs w:val="21"/>
            </w:rPr>
          </w:rPrChange>
        </w:rPr>
      </w:pPr>
      <w:r>
        <w:rPr>
          <w:rFonts w:hint="eastAsia"/>
          <w:color w:val="auto"/>
          <w:szCs w:val="21"/>
          <w:rPrChange w:id="248" w:author="李勇" w:date="2020-07-01T11:49:00Z">
            <w:rPr>
              <w:rFonts w:hint="eastAsia"/>
              <w:szCs w:val="21"/>
            </w:rPr>
          </w:rPrChange>
        </w:rPr>
        <w:t>馕</w:t>
      </w:r>
    </w:p>
    <w:p>
      <w:pPr>
        <w:pStyle w:val="60"/>
        <w:numPr>
          <w:ilvl w:val="0"/>
          <w:numId w:val="0"/>
        </w:numPr>
        <w:spacing w:before="0" w:beforeLines="0" w:after="0" w:afterLines="0"/>
        <w:ind w:firstLine="420"/>
        <w:rPr>
          <w:rFonts w:hint="eastAsia" w:ascii="宋体" w:eastAsia="宋体"/>
          <w:color w:val="auto"/>
          <w:szCs w:val="22"/>
          <w:rPrChange w:id="249" w:author="李勇" w:date="2020-07-01T11:49:00Z">
            <w:rPr>
              <w:rFonts w:hint="eastAsia" w:ascii="宋体" w:eastAsia="宋体"/>
              <w:szCs w:val="22"/>
            </w:rPr>
          </w:rPrChange>
        </w:rPr>
      </w:pPr>
      <w:r>
        <w:rPr>
          <w:rFonts w:hint="eastAsia" w:ascii="宋体" w:eastAsia="宋体"/>
          <w:color w:val="auto"/>
          <w:szCs w:val="22"/>
          <w:rPrChange w:id="250" w:author="李勇" w:date="2020-07-01T11:49:00Z">
            <w:rPr>
              <w:rFonts w:hint="eastAsia" w:ascii="宋体" w:eastAsia="宋体"/>
              <w:szCs w:val="22"/>
            </w:rPr>
          </w:rPrChange>
        </w:rPr>
        <w:t>以小麦粉或玉米粉、杂粮等谷物粉类为主要原料，添加或不添加食用盐、白砂糖、食用植物油、乳制品、鲜蛋、芝麻、蔬菜、果酱、水果干制品、坚果及籽类、</w:t>
      </w:r>
      <w:ins w:id="251" w:author="李勇 [2]" w:date="2020-09-08T15:43:09Z">
        <w:r>
          <w:rPr>
            <w:rFonts w:hint="eastAsia" w:ascii="宋体" w:eastAsia="宋体"/>
            <w:color w:val="auto"/>
            <w:szCs w:val="22"/>
            <w:lang w:eastAsia="zh-CN"/>
          </w:rPr>
          <w:t>辣椒酱</w:t>
        </w:r>
      </w:ins>
      <w:ins w:id="252" w:author="李勇 [2]" w:date="2020-09-08T15:43:11Z">
        <w:r>
          <w:rPr>
            <w:rFonts w:hint="eastAsia" w:ascii="宋体" w:eastAsia="宋体"/>
            <w:color w:val="auto"/>
            <w:szCs w:val="22"/>
            <w:lang w:eastAsia="zh-CN"/>
          </w:rPr>
          <w:t>、</w:t>
        </w:r>
      </w:ins>
      <w:ins w:id="253" w:author="李勇 [2]" w:date="2020-09-08T18:30:39Z">
        <w:r>
          <w:rPr>
            <w:rFonts w:hint="eastAsia" w:ascii="宋体" w:eastAsia="宋体"/>
            <w:color w:val="auto"/>
            <w:szCs w:val="22"/>
            <w:lang w:eastAsia="zh-CN"/>
          </w:rPr>
          <w:t>玫瑰花（重瓣红玫瑰）酱</w:t>
        </w:r>
      </w:ins>
      <w:ins w:id="254" w:author="李勇 [2]" w:date="2020-07-01T19:01:43Z">
        <w:r>
          <w:rPr>
            <w:rFonts w:hint="eastAsia" w:ascii="宋体" w:eastAsia="宋体"/>
            <w:color w:val="auto"/>
            <w:szCs w:val="22"/>
            <w:lang w:eastAsia="zh-CN"/>
          </w:rPr>
          <w:t>、</w:t>
        </w:r>
      </w:ins>
      <w:r>
        <w:rPr>
          <w:rFonts w:hint="eastAsia" w:ascii="宋体" w:eastAsia="宋体"/>
          <w:color w:val="auto"/>
          <w:szCs w:val="22"/>
          <w:rPrChange w:id="255" w:author="李勇" w:date="2020-07-01T11:49:00Z">
            <w:rPr>
              <w:rFonts w:hint="eastAsia" w:ascii="宋体" w:eastAsia="宋体"/>
              <w:szCs w:val="22"/>
            </w:rPr>
          </w:rPrChange>
        </w:rPr>
        <w:t>藿香酱或其他馅料作为辅料，发酵或不发酵、静置、成型、烘烤等工艺制成的面制品。</w:t>
      </w:r>
    </w:p>
    <w:p>
      <w:pPr>
        <w:pStyle w:val="59"/>
        <w:spacing w:before="156" w:beforeLines="50" w:after="156" w:afterLines="50"/>
        <w:rPr>
          <w:ins w:id="256" w:author="李勇 [2]" w:date="2020-07-01T16:03:02Z"/>
          <w:rFonts w:hint="eastAsia"/>
          <w:color w:val="auto"/>
          <w:szCs w:val="21"/>
          <w:rPrChange w:id="257" w:author="李勇 [2]" w:date="2020-07-01T19:03:14Z">
            <w:rPr>
              <w:ins w:id="258" w:author="李勇 [2]" w:date="2020-07-01T16:03:02Z"/>
              <w:rFonts w:hint="eastAsia"/>
              <w:szCs w:val="21"/>
            </w:rPr>
          </w:rPrChange>
        </w:rPr>
      </w:pPr>
      <w:ins w:id="259" w:author="李勇 [2]" w:date="2020-07-01T16:03:02Z">
        <w:r>
          <w:rPr>
            <w:rFonts w:hint="eastAsia"/>
            <w:color w:val="auto"/>
            <w:szCs w:val="21"/>
            <w:rPrChange w:id="260" w:author="李勇 [2]" w:date="2020-07-01T19:03:14Z">
              <w:rPr>
                <w:rFonts w:hint="eastAsia"/>
                <w:szCs w:val="21"/>
              </w:rPr>
            </w:rPrChange>
          </w:rPr>
          <w:t>含乳</w:t>
        </w:r>
      </w:ins>
      <w:ins w:id="261" w:author="李勇 [2]" w:date="2020-07-01T16:03:02Z">
        <w:r>
          <w:rPr>
            <w:rFonts w:hint="eastAsia"/>
            <w:color w:val="auto"/>
            <w:szCs w:val="21"/>
            <w:lang w:eastAsia="zh-CN"/>
            <w:rPrChange w:id="262" w:author="李勇 [2]" w:date="2020-07-01T19:03:14Z">
              <w:rPr>
                <w:rFonts w:hint="eastAsia"/>
                <w:szCs w:val="21"/>
                <w:lang w:eastAsia="zh-CN"/>
              </w:rPr>
            </w:rPrChange>
          </w:rPr>
          <w:t>、蛋</w:t>
        </w:r>
      </w:ins>
      <w:ins w:id="263" w:author="李勇 [2]" w:date="2020-07-01T16:03:02Z">
        <w:r>
          <w:rPr>
            <w:rFonts w:hint="eastAsia"/>
            <w:color w:val="auto"/>
            <w:szCs w:val="21"/>
            <w:rPrChange w:id="264" w:author="李勇 [2]" w:date="2020-07-01T19:03:14Z">
              <w:rPr>
                <w:rFonts w:hint="eastAsia"/>
                <w:szCs w:val="21"/>
              </w:rPr>
            </w:rPrChange>
          </w:rPr>
          <w:t>类</w:t>
        </w:r>
      </w:ins>
    </w:p>
    <w:p>
      <w:pPr>
        <w:pStyle w:val="52"/>
        <w:ind w:firstLine="420"/>
        <w:rPr>
          <w:ins w:id="265" w:author="李勇 [2]" w:date="2020-07-01T16:03:02Z"/>
          <w:rFonts w:hint="eastAsia"/>
          <w:color w:val="auto"/>
          <w:rPrChange w:id="266" w:author="李勇 [2]" w:date="2020-07-01T19:03:14Z">
            <w:rPr>
              <w:ins w:id="267" w:author="李勇 [2]" w:date="2020-07-01T16:03:02Z"/>
              <w:rFonts w:hint="eastAsia"/>
            </w:rPr>
          </w:rPrChange>
        </w:rPr>
      </w:pPr>
      <w:ins w:id="268" w:author="李勇 [2]" w:date="2020-07-01T16:03:02Z">
        <w:r>
          <w:rPr>
            <w:rFonts w:hint="eastAsia"/>
            <w:color w:val="auto"/>
            <w:rPrChange w:id="269" w:author="李勇 [2]" w:date="2020-07-01T19:03:14Z">
              <w:rPr>
                <w:rFonts w:hint="eastAsia"/>
              </w:rPr>
            </w:rPrChange>
          </w:rPr>
          <w:t>辅料中含乳</w:t>
        </w:r>
      </w:ins>
      <w:ins w:id="270" w:author="李勇 [2]" w:date="2020-07-01T16:03:02Z">
        <w:r>
          <w:rPr>
            <w:rFonts w:hint="eastAsia"/>
            <w:color w:val="auto"/>
            <w:lang w:eastAsia="zh-CN"/>
            <w:rPrChange w:id="271" w:author="李勇 [2]" w:date="2020-07-01T19:03:14Z">
              <w:rPr>
                <w:rFonts w:hint="eastAsia"/>
                <w:lang w:eastAsia="zh-CN"/>
              </w:rPr>
            </w:rPrChange>
          </w:rPr>
          <w:t>或蛋</w:t>
        </w:r>
      </w:ins>
      <w:ins w:id="272" w:author="李勇 [2]" w:date="2020-07-01T16:03:02Z">
        <w:r>
          <w:rPr>
            <w:rFonts w:hint="eastAsia"/>
            <w:color w:val="auto"/>
            <w:rPrChange w:id="273" w:author="李勇 [2]" w:date="2020-07-01T19:03:14Z">
              <w:rPr>
                <w:rFonts w:hint="eastAsia"/>
              </w:rPr>
            </w:rPrChange>
          </w:rPr>
          <w:t>的馕。</w:t>
        </w:r>
      </w:ins>
    </w:p>
    <w:p>
      <w:pPr>
        <w:pStyle w:val="59"/>
        <w:spacing w:before="156" w:beforeLines="50" w:after="156" w:afterLines="50"/>
        <w:rPr>
          <w:ins w:id="274" w:author="李勇 [2]" w:date="2020-07-01T16:03:02Z"/>
          <w:rFonts w:hint="eastAsia"/>
          <w:color w:val="auto"/>
          <w:szCs w:val="21"/>
          <w:rPrChange w:id="275" w:author="李勇 [2]" w:date="2020-07-01T19:03:14Z">
            <w:rPr>
              <w:ins w:id="276" w:author="李勇 [2]" w:date="2020-07-01T16:03:02Z"/>
              <w:rFonts w:hint="eastAsia"/>
              <w:szCs w:val="21"/>
            </w:rPr>
          </w:rPrChange>
        </w:rPr>
      </w:pPr>
      <w:ins w:id="277" w:author="李勇 [2]" w:date="2020-07-01T16:03:02Z">
        <w:r>
          <w:rPr>
            <w:rFonts w:hint="eastAsia"/>
            <w:color w:val="auto"/>
            <w:szCs w:val="21"/>
            <w:rPrChange w:id="278" w:author="李勇 [2]" w:date="2020-07-01T19:03:14Z">
              <w:rPr>
                <w:rFonts w:hint="eastAsia"/>
                <w:szCs w:val="21"/>
              </w:rPr>
            </w:rPrChange>
          </w:rPr>
          <w:t>含蔬菜类</w:t>
        </w:r>
      </w:ins>
    </w:p>
    <w:p>
      <w:pPr>
        <w:pStyle w:val="52"/>
        <w:ind w:firstLine="420"/>
        <w:rPr>
          <w:ins w:id="279" w:author="李勇 [2]" w:date="2020-07-01T16:03:02Z"/>
          <w:rFonts w:hint="eastAsia"/>
          <w:color w:val="auto"/>
          <w:rPrChange w:id="280" w:author="李勇 [2]" w:date="2020-07-01T19:03:14Z">
            <w:rPr>
              <w:ins w:id="281" w:author="李勇 [2]" w:date="2020-07-01T16:03:02Z"/>
              <w:rFonts w:hint="eastAsia"/>
            </w:rPr>
          </w:rPrChange>
        </w:rPr>
      </w:pPr>
      <w:ins w:id="282" w:author="李勇 [2]" w:date="2020-07-01T16:03:02Z">
        <w:r>
          <w:rPr>
            <w:rFonts w:hint="eastAsia"/>
            <w:color w:val="auto"/>
            <w:rPrChange w:id="283" w:author="李勇 [2]" w:date="2020-07-01T19:03:14Z">
              <w:rPr>
                <w:rFonts w:hint="eastAsia"/>
              </w:rPr>
            </w:rPrChange>
          </w:rPr>
          <w:t>辅料中含</w:t>
        </w:r>
      </w:ins>
      <w:ins w:id="284" w:author="李勇 [2]" w:date="2020-07-01T16:03:02Z">
        <w:r>
          <w:rPr>
            <w:rFonts w:hint="eastAsia"/>
            <w:color w:val="auto"/>
            <w:lang w:eastAsia="zh-CN"/>
            <w:rPrChange w:id="285" w:author="李勇 [2]" w:date="2020-07-01T19:03:14Z">
              <w:rPr>
                <w:rFonts w:hint="eastAsia"/>
                <w:lang w:eastAsia="zh-CN"/>
              </w:rPr>
            </w:rPrChange>
          </w:rPr>
          <w:t>干辣皮子、葱或洋葱等</w:t>
        </w:r>
      </w:ins>
      <w:ins w:id="286" w:author="李勇 [2]" w:date="2020-07-01T16:03:02Z">
        <w:r>
          <w:rPr>
            <w:rFonts w:hint="eastAsia"/>
            <w:color w:val="auto"/>
            <w:rPrChange w:id="287" w:author="李勇 [2]" w:date="2020-07-01T19:03:14Z">
              <w:rPr>
                <w:rFonts w:hint="eastAsia"/>
              </w:rPr>
            </w:rPrChange>
          </w:rPr>
          <w:t>蔬菜的馕。</w:t>
        </w:r>
      </w:ins>
    </w:p>
    <w:p>
      <w:pPr>
        <w:pStyle w:val="59"/>
        <w:spacing w:before="156" w:beforeLines="50" w:after="156" w:afterLines="50"/>
        <w:rPr>
          <w:ins w:id="288" w:author="李勇 [2]" w:date="2020-07-01T16:03:02Z"/>
          <w:rFonts w:hint="eastAsia"/>
          <w:color w:val="auto"/>
          <w:szCs w:val="21"/>
          <w:rPrChange w:id="289" w:author="李勇 [2]" w:date="2020-07-01T19:03:14Z">
            <w:rPr>
              <w:ins w:id="290" w:author="李勇 [2]" w:date="2020-07-01T16:03:02Z"/>
              <w:rFonts w:hint="eastAsia"/>
              <w:szCs w:val="21"/>
            </w:rPr>
          </w:rPrChange>
        </w:rPr>
      </w:pPr>
      <w:ins w:id="291" w:author="李勇 [2]" w:date="2020-07-01T16:03:02Z">
        <w:r>
          <w:rPr>
            <w:rFonts w:hint="eastAsia" w:ascii="Times New Roman"/>
            <w:color w:val="auto"/>
            <w:szCs w:val="21"/>
            <w:rPrChange w:id="292" w:author="李勇 [2]" w:date="2020-07-01T19:03:14Z">
              <w:rPr>
                <w:rFonts w:hint="eastAsia" w:ascii="Times New Roman"/>
                <w:szCs w:val="21"/>
              </w:rPr>
            </w:rPrChange>
          </w:rPr>
          <w:t>含酱类</w:t>
        </w:r>
      </w:ins>
    </w:p>
    <w:p>
      <w:pPr>
        <w:pStyle w:val="52"/>
        <w:ind w:firstLine="420"/>
        <w:rPr>
          <w:ins w:id="293" w:author="李勇 [2]" w:date="2020-07-01T16:03:02Z"/>
          <w:rFonts w:hint="eastAsia"/>
          <w:color w:val="auto"/>
          <w:rPrChange w:id="294" w:author="李勇 [2]" w:date="2020-07-01T19:03:14Z">
            <w:rPr>
              <w:ins w:id="295" w:author="李勇 [2]" w:date="2020-07-01T16:03:02Z"/>
              <w:rFonts w:hint="eastAsia"/>
            </w:rPr>
          </w:rPrChange>
        </w:rPr>
      </w:pPr>
      <w:ins w:id="296" w:author="李勇 [2]" w:date="2020-07-01T16:03:02Z">
        <w:r>
          <w:rPr>
            <w:rFonts w:hint="eastAsia"/>
            <w:color w:val="auto"/>
            <w:rPrChange w:id="297" w:author="李勇 [2]" w:date="2020-07-01T19:03:14Z">
              <w:rPr>
                <w:rFonts w:hint="eastAsia"/>
              </w:rPr>
            </w:rPrChange>
          </w:rPr>
          <w:t>辅料中含</w:t>
        </w:r>
      </w:ins>
      <w:ins w:id="298" w:author="李勇 [2]" w:date="2020-07-01T16:03:02Z">
        <w:r>
          <w:rPr>
            <w:rFonts w:hint="eastAsia"/>
            <w:color w:val="auto"/>
            <w:lang w:eastAsia="zh-CN"/>
            <w:rPrChange w:id="299" w:author="李勇 [2]" w:date="2020-07-01T19:03:14Z">
              <w:rPr>
                <w:rFonts w:hint="eastAsia"/>
                <w:lang w:eastAsia="zh-CN"/>
              </w:rPr>
            </w:rPrChange>
          </w:rPr>
          <w:t>辣椒酱、</w:t>
        </w:r>
      </w:ins>
      <w:ins w:id="300" w:author="李勇 [2]" w:date="2020-07-01T16:03:02Z">
        <w:r>
          <w:rPr>
            <w:rFonts w:hint="eastAsia"/>
            <w:color w:val="auto"/>
            <w:rPrChange w:id="301" w:author="李勇 [2]" w:date="2020-07-01T19:03:14Z">
              <w:rPr>
                <w:rFonts w:hint="eastAsia"/>
              </w:rPr>
            </w:rPrChange>
          </w:rPr>
          <w:t>果酱</w:t>
        </w:r>
      </w:ins>
      <w:ins w:id="302" w:author="李勇 [2]" w:date="2020-07-01T16:03:02Z">
        <w:r>
          <w:rPr>
            <w:rFonts w:hint="eastAsia"/>
            <w:color w:val="auto"/>
            <w:lang w:eastAsia="zh-CN"/>
            <w:rPrChange w:id="303" w:author="李勇 [2]" w:date="2020-07-01T19:03:14Z">
              <w:rPr>
                <w:rFonts w:hint="eastAsia"/>
                <w:lang w:eastAsia="zh-CN"/>
              </w:rPr>
            </w:rPrChange>
          </w:rPr>
          <w:t>、</w:t>
        </w:r>
      </w:ins>
      <w:ins w:id="304" w:author="李勇 [2]" w:date="2020-09-08T18:30:50Z">
        <w:r>
          <w:rPr>
            <w:rFonts w:hint="eastAsia"/>
            <w:color w:val="auto"/>
            <w:lang w:eastAsia="zh-CN"/>
          </w:rPr>
          <w:t>玫瑰花（重瓣红玫瑰）酱</w:t>
        </w:r>
      </w:ins>
      <w:ins w:id="305" w:author="李勇 [2]" w:date="2020-07-01T19:02:03Z">
        <w:r>
          <w:rPr>
            <w:rFonts w:hint="eastAsia"/>
            <w:color w:val="auto"/>
            <w:lang w:eastAsia="zh-CN"/>
            <w:rPrChange w:id="306" w:author="李勇 [2]" w:date="2020-07-01T19:03:14Z">
              <w:rPr>
                <w:rFonts w:hint="eastAsia"/>
                <w:lang w:eastAsia="zh-CN"/>
              </w:rPr>
            </w:rPrChange>
          </w:rPr>
          <w:t>、</w:t>
        </w:r>
      </w:ins>
      <w:ins w:id="307" w:author="李勇 [2]" w:date="2020-07-01T16:03:02Z">
        <w:r>
          <w:rPr>
            <w:rFonts w:hint="eastAsia"/>
            <w:color w:val="auto"/>
            <w:lang w:eastAsia="zh-CN"/>
            <w:rPrChange w:id="308" w:author="李勇 [2]" w:date="2020-07-01T19:03:14Z">
              <w:rPr>
                <w:rFonts w:hint="eastAsia"/>
                <w:lang w:eastAsia="zh-CN"/>
              </w:rPr>
            </w:rPrChange>
          </w:rPr>
          <w:t>藿香酱</w:t>
        </w:r>
      </w:ins>
      <w:ins w:id="309" w:author="李勇 [2]" w:date="2020-07-01T16:03:02Z">
        <w:r>
          <w:rPr>
            <w:rFonts w:hint="eastAsia"/>
            <w:color w:val="auto"/>
            <w:rPrChange w:id="310" w:author="李勇 [2]" w:date="2020-07-01T19:03:14Z">
              <w:rPr>
                <w:rFonts w:hint="eastAsia"/>
              </w:rPr>
            </w:rPrChange>
          </w:rPr>
          <w:t>类的馕。</w:t>
        </w:r>
      </w:ins>
    </w:p>
    <w:p>
      <w:pPr>
        <w:pStyle w:val="59"/>
        <w:spacing w:before="156" w:beforeLines="50" w:after="156" w:afterLines="50"/>
        <w:rPr>
          <w:ins w:id="311" w:author="李勇 [2]" w:date="2020-07-01T16:03:02Z"/>
          <w:rFonts w:hint="eastAsia"/>
          <w:color w:val="auto"/>
          <w:szCs w:val="21"/>
          <w:rPrChange w:id="312" w:author="李勇 [2]" w:date="2020-07-01T19:03:14Z">
            <w:rPr>
              <w:ins w:id="313" w:author="李勇 [2]" w:date="2020-07-01T16:03:02Z"/>
              <w:rFonts w:hint="eastAsia"/>
              <w:szCs w:val="21"/>
            </w:rPr>
          </w:rPrChange>
        </w:rPr>
      </w:pPr>
      <w:ins w:id="314" w:author="李勇 [2]" w:date="2020-07-01T16:03:02Z">
        <w:r>
          <w:rPr>
            <w:rFonts w:hint="eastAsia"/>
            <w:color w:val="auto"/>
            <w:szCs w:val="21"/>
            <w:rPrChange w:id="315" w:author="李勇 [2]" w:date="2020-07-01T19:03:14Z">
              <w:rPr>
                <w:rFonts w:hint="eastAsia"/>
                <w:szCs w:val="21"/>
              </w:rPr>
            </w:rPrChange>
          </w:rPr>
          <w:t>含</w:t>
        </w:r>
      </w:ins>
      <w:ins w:id="316" w:author="李勇 [2]" w:date="2020-07-01T16:03:02Z">
        <w:r>
          <w:rPr>
            <w:rFonts w:hint="eastAsia" w:ascii="Times New Roman"/>
            <w:color w:val="auto"/>
            <w:szCs w:val="21"/>
            <w:rPrChange w:id="317" w:author="李勇 [2]" w:date="2020-07-01T19:03:14Z">
              <w:rPr>
                <w:rFonts w:hint="eastAsia" w:ascii="Times New Roman"/>
                <w:szCs w:val="21"/>
              </w:rPr>
            </w:rPrChange>
          </w:rPr>
          <w:t>干果、坚果及籽类</w:t>
        </w:r>
      </w:ins>
    </w:p>
    <w:p>
      <w:pPr>
        <w:pStyle w:val="52"/>
        <w:ind w:firstLine="420"/>
        <w:rPr>
          <w:ins w:id="318" w:author="李勇 [2]" w:date="2020-07-01T16:03:02Z"/>
          <w:rFonts w:hint="eastAsia"/>
          <w:color w:val="auto"/>
          <w:rPrChange w:id="319" w:author="李勇 [2]" w:date="2020-07-01T19:03:14Z">
            <w:rPr>
              <w:ins w:id="320" w:author="李勇 [2]" w:date="2020-07-01T16:03:02Z"/>
              <w:rFonts w:hint="eastAsia"/>
            </w:rPr>
          </w:rPrChange>
        </w:rPr>
      </w:pPr>
      <w:ins w:id="321" w:author="李勇 [2]" w:date="2020-07-01T16:03:02Z">
        <w:r>
          <w:rPr>
            <w:rFonts w:hint="eastAsia"/>
            <w:color w:val="auto"/>
            <w:rPrChange w:id="322" w:author="李勇 [2]" w:date="2020-07-01T19:03:14Z">
              <w:rPr>
                <w:rFonts w:hint="eastAsia"/>
              </w:rPr>
            </w:rPrChange>
          </w:rPr>
          <w:t>辅料中含干果、坚果及籽类的馕。</w:t>
        </w:r>
      </w:ins>
    </w:p>
    <w:p>
      <w:pPr>
        <w:pStyle w:val="59"/>
        <w:spacing w:before="156" w:beforeLines="50" w:after="156" w:afterLines="50"/>
        <w:rPr>
          <w:ins w:id="323" w:author="李勇 [2]" w:date="2020-07-01T16:03:02Z"/>
          <w:rFonts w:hint="eastAsia"/>
          <w:color w:val="auto"/>
          <w:szCs w:val="21"/>
          <w:rPrChange w:id="324" w:author="李勇 [2]" w:date="2020-07-01T19:03:14Z">
            <w:rPr>
              <w:ins w:id="325" w:author="李勇 [2]" w:date="2020-07-01T16:03:02Z"/>
              <w:rFonts w:hint="eastAsia"/>
              <w:szCs w:val="21"/>
            </w:rPr>
          </w:rPrChange>
        </w:rPr>
      </w:pPr>
      <w:ins w:id="326" w:author="李勇 [2]" w:date="2020-07-01T16:03:02Z">
        <w:r>
          <w:rPr>
            <w:rFonts w:hint="eastAsia" w:ascii="Times New Roman"/>
            <w:color w:val="auto"/>
            <w:szCs w:val="21"/>
            <w:rPrChange w:id="327" w:author="李勇 [2]" w:date="2020-07-01T19:03:14Z">
              <w:rPr>
                <w:rFonts w:hint="eastAsia" w:ascii="Times New Roman"/>
                <w:szCs w:val="21"/>
              </w:rPr>
            </w:rPrChange>
          </w:rPr>
          <w:t>其他类</w:t>
        </w:r>
      </w:ins>
    </w:p>
    <w:p>
      <w:pPr>
        <w:pStyle w:val="52"/>
        <w:ind w:firstLine="420"/>
        <w:rPr>
          <w:ins w:id="328" w:author="李勇 [2]" w:date="2020-07-01T16:03:02Z"/>
          <w:rFonts w:hint="eastAsia"/>
          <w:color w:val="auto"/>
          <w:rPrChange w:id="329" w:author="李勇 [2]" w:date="2020-07-01T19:03:14Z">
            <w:rPr>
              <w:ins w:id="330" w:author="李勇 [2]" w:date="2020-07-01T16:03:02Z"/>
              <w:rFonts w:hint="eastAsia"/>
            </w:rPr>
          </w:rPrChange>
        </w:rPr>
      </w:pPr>
      <w:ins w:id="331" w:author="李勇 [2]" w:date="2020-07-01T16:03:02Z">
        <w:r>
          <w:rPr>
            <w:rFonts w:hint="eastAsia"/>
            <w:color w:val="auto"/>
            <w:lang w:eastAsia="zh-CN"/>
            <w:rPrChange w:id="332" w:author="李勇 [2]" w:date="2020-07-01T19:03:14Z">
              <w:rPr>
                <w:rFonts w:hint="eastAsia"/>
                <w:lang w:eastAsia="zh-CN"/>
              </w:rPr>
            </w:rPrChange>
          </w:rPr>
          <w:t>同时</w:t>
        </w:r>
      </w:ins>
      <w:ins w:id="333" w:author="李勇 [2]" w:date="2020-07-01T16:03:02Z">
        <w:r>
          <w:rPr>
            <w:rFonts w:hint="eastAsia"/>
            <w:color w:val="auto"/>
            <w:rPrChange w:id="334" w:author="李勇 [2]" w:date="2020-07-01T19:03:14Z">
              <w:rPr>
                <w:rFonts w:hint="eastAsia"/>
              </w:rPr>
            </w:rPrChange>
          </w:rPr>
          <w:t>含上述两种以上辅料的馕，不包括</w:t>
        </w:r>
      </w:ins>
      <w:ins w:id="335" w:author="李勇 [2]" w:date="2020-07-01T16:03:02Z">
        <w:r>
          <w:rPr>
            <w:rFonts w:hint="eastAsia"/>
            <w:color w:val="auto"/>
            <w:lang w:eastAsia="zh-CN"/>
            <w:rPrChange w:id="336" w:author="李勇 [2]" w:date="2020-07-01T19:03:14Z">
              <w:rPr>
                <w:rFonts w:hint="eastAsia"/>
                <w:lang w:eastAsia="zh-CN"/>
              </w:rPr>
            </w:rPrChange>
          </w:rPr>
          <w:t>以</w:t>
        </w:r>
      </w:ins>
      <w:ins w:id="337" w:author="李勇 [2]" w:date="2020-07-01T16:03:02Z">
        <w:r>
          <w:rPr>
            <w:rFonts w:hint="eastAsia"/>
            <w:color w:val="auto"/>
            <w:rPrChange w:id="338" w:author="李勇 [2]" w:date="2020-07-01T19:03:14Z">
              <w:rPr>
                <w:rFonts w:hint="eastAsia"/>
              </w:rPr>
            </w:rPrChange>
          </w:rPr>
          <w:t>肉及肉制品</w:t>
        </w:r>
      </w:ins>
      <w:ins w:id="339" w:author="李勇 [2]" w:date="2020-07-01T16:03:02Z">
        <w:r>
          <w:rPr>
            <w:rFonts w:hint="eastAsia"/>
            <w:color w:val="auto"/>
            <w:lang w:eastAsia="zh-CN"/>
            <w:rPrChange w:id="340" w:author="李勇 [2]" w:date="2020-07-01T19:03:14Z">
              <w:rPr>
                <w:rFonts w:hint="eastAsia"/>
                <w:lang w:eastAsia="zh-CN"/>
              </w:rPr>
            </w:rPrChange>
          </w:rPr>
          <w:t>馅料的馕</w:t>
        </w:r>
      </w:ins>
      <w:ins w:id="341" w:author="李勇 [2]" w:date="2020-07-01T16:03:02Z">
        <w:r>
          <w:rPr>
            <w:rFonts w:hint="eastAsia"/>
            <w:color w:val="auto"/>
            <w:rPrChange w:id="342" w:author="李勇 [2]" w:date="2020-07-01T19:03:14Z">
              <w:rPr>
                <w:rFonts w:hint="eastAsia"/>
              </w:rPr>
            </w:rPrChange>
          </w:rPr>
          <w:t>。</w:t>
        </w:r>
      </w:ins>
    </w:p>
    <w:p>
      <w:pPr>
        <w:pStyle w:val="59"/>
        <w:numPr>
          <w:numberingChange w:id="343" w:author="gyb1" w:date="2020-06-26T17:34:00Z" w:original="%1:1:255:_%2:3:0:.%3:2:0:　"/>
        </w:numPr>
        <w:spacing w:before="156" w:beforeLines="50" w:after="156" w:afterLines="50"/>
        <w:rPr>
          <w:del w:id="344" w:author="李勇 [2]" w:date="2020-07-01T16:03:02Z"/>
          <w:rFonts w:hint="eastAsia"/>
          <w:color w:val="auto"/>
          <w:szCs w:val="21"/>
          <w:rPrChange w:id="345" w:author="李勇" w:date="2020-07-01T11:49:00Z">
            <w:rPr>
              <w:del w:id="346" w:author="李勇 [2]" w:date="2020-07-01T16:03:02Z"/>
              <w:rFonts w:hint="eastAsia"/>
              <w:szCs w:val="21"/>
            </w:rPr>
          </w:rPrChange>
        </w:rPr>
      </w:pPr>
      <w:del w:id="347" w:author="李勇 [2]" w:date="2020-07-01T16:03:02Z">
        <w:r>
          <w:rPr>
            <w:rFonts w:hint="eastAsia"/>
            <w:color w:val="auto"/>
            <w:szCs w:val="21"/>
            <w:rPrChange w:id="348" w:author="李勇" w:date="2020-07-01T11:49:00Z">
              <w:rPr>
                <w:rFonts w:hint="eastAsia"/>
                <w:szCs w:val="21"/>
              </w:rPr>
            </w:rPrChange>
          </w:rPr>
          <w:delText>含乳类</w:delText>
        </w:r>
      </w:del>
    </w:p>
    <w:p>
      <w:pPr>
        <w:pStyle w:val="52"/>
        <w:ind w:firstLine="420"/>
        <w:rPr>
          <w:del w:id="349" w:author="李勇 [2]" w:date="2020-07-01T16:03:02Z"/>
          <w:rFonts w:hint="eastAsia"/>
          <w:color w:val="auto"/>
          <w:rPrChange w:id="350" w:author="李勇" w:date="2020-07-01T11:49:00Z">
            <w:rPr>
              <w:del w:id="351" w:author="李勇 [2]" w:date="2020-07-01T16:03:02Z"/>
              <w:rFonts w:hint="eastAsia"/>
            </w:rPr>
          </w:rPrChange>
        </w:rPr>
      </w:pPr>
      <w:del w:id="352" w:author="李勇 [2]" w:date="2020-07-01T16:03:02Z">
        <w:r>
          <w:rPr>
            <w:rFonts w:hint="eastAsia"/>
            <w:color w:val="auto"/>
            <w:rPrChange w:id="353" w:author="李勇" w:date="2020-07-01T11:49:00Z">
              <w:rPr>
                <w:rFonts w:hint="eastAsia"/>
              </w:rPr>
            </w:rPrChange>
          </w:rPr>
          <w:delText>辅料或配料中含乳制品的馕。</w:delText>
        </w:r>
      </w:del>
    </w:p>
    <w:p>
      <w:pPr>
        <w:pStyle w:val="59"/>
        <w:numPr>
          <w:numberingChange w:id="354" w:author="gyb1" w:date="2020-06-26T17:34:00Z" w:original="%1:1:255:_%2:3:0:.%3:3:0:　"/>
        </w:numPr>
        <w:spacing w:before="156" w:beforeLines="50" w:after="156" w:afterLines="50"/>
        <w:rPr>
          <w:del w:id="355" w:author="李勇 [2]" w:date="2020-07-01T16:03:02Z"/>
          <w:rFonts w:hint="eastAsia"/>
          <w:color w:val="auto"/>
          <w:szCs w:val="21"/>
          <w:rPrChange w:id="356" w:author="李勇" w:date="2020-07-01T11:49:00Z">
            <w:rPr>
              <w:del w:id="357" w:author="李勇 [2]" w:date="2020-07-01T16:03:02Z"/>
              <w:rFonts w:hint="eastAsia"/>
              <w:szCs w:val="21"/>
            </w:rPr>
          </w:rPrChange>
        </w:rPr>
      </w:pPr>
      <w:del w:id="358" w:author="李勇 [2]" w:date="2020-07-01T16:03:02Z">
        <w:r>
          <w:rPr>
            <w:rFonts w:hint="eastAsia"/>
            <w:color w:val="auto"/>
            <w:szCs w:val="21"/>
            <w:rPrChange w:id="359" w:author="李勇" w:date="2020-07-01T11:49:00Z">
              <w:rPr>
                <w:rFonts w:hint="eastAsia"/>
                <w:szCs w:val="21"/>
              </w:rPr>
            </w:rPrChange>
          </w:rPr>
          <w:delText>含蔬菜类</w:delText>
        </w:r>
      </w:del>
    </w:p>
    <w:p>
      <w:pPr>
        <w:pStyle w:val="52"/>
        <w:ind w:firstLine="420"/>
        <w:rPr>
          <w:del w:id="360" w:author="李勇 [2]" w:date="2020-07-01T16:03:02Z"/>
          <w:rFonts w:hint="eastAsia"/>
          <w:color w:val="auto"/>
          <w:rPrChange w:id="361" w:author="李勇" w:date="2020-07-01T11:49:00Z">
            <w:rPr>
              <w:del w:id="362" w:author="李勇 [2]" w:date="2020-07-01T16:03:02Z"/>
              <w:rFonts w:hint="eastAsia"/>
            </w:rPr>
          </w:rPrChange>
        </w:rPr>
      </w:pPr>
      <w:del w:id="363" w:author="李勇 [2]" w:date="2020-07-01T16:03:02Z">
        <w:r>
          <w:rPr>
            <w:rFonts w:hint="eastAsia"/>
            <w:color w:val="auto"/>
            <w:rPrChange w:id="364" w:author="李勇" w:date="2020-07-01T11:49:00Z">
              <w:rPr>
                <w:rFonts w:hint="eastAsia"/>
              </w:rPr>
            </w:rPrChange>
          </w:rPr>
          <w:delText>辅料或配料中含蔬菜</w:delText>
        </w:r>
      </w:del>
      <w:ins w:id="365" w:author="gyb1" w:date="2020-06-26T10:25:00Z">
        <w:del w:id="366" w:author="李勇 [2]" w:date="2020-07-01T16:03:02Z">
          <w:r>
            <w:rPr>
              <w:rFonts w:hint="eastAsia"/>
              <w:color w:val="auto"/>
              <w:rPrChange w:id="367" w:author="李勇" w:date="2020-07-01T11:49:00Z">
                <w:rPr>
                  <w:rFonts w:hint="eastAsia"/>
                </w:rPr>
              </w:rPrChange>
            </w:rPr>
            <w:delText>或</w:delText>
          </w:r>
        </w:del>
      </w:ins>
      <w:del w:id="368" w:author="李勇 [2]" w:date="2020-07-01T16:03:02Z">
        <w:r>
          <w:rPr>
            <w:rFonts w:hint="eastAsia"/>
            <w:color w:val="auto"/>
            <w:rPrChange w:id="369" w:author="李勇" w:date="2020-07-01T11:49:00Z">
              <w:rPr>
                <w:rFonts w:hint="eastAsia"/>
              </w:rPr>
            </w:rPrChange>
          </w:rPr>
          <w:delText>蔬菜制品的馕。</w:delText>
        </w:r>
      </w:del>
    </w:p>
    <w:p>
      <w:pPr>
        <w:pStyle w:val="59"/>
        <w:numPr>
          <w:numberingChange w:id="370" w:author="gyb1" w:date="2020-06-26T17:34:00Z" w:original="%1:1:255:_%2:3:0:.%3:4:0:　"/>
        </w:numPr>
        <w:spacing w:before="156" w:beforeLines="50" w:after="156" w:afterLines="50"/>
        <w:rPr>
          <w:del w:id="371" w:author="李勇 [2]" w:date="2020-07-01T16:03:02Z"/>
          <w:rFonts w:hint="eastAsia"/>
          <w:color w:val="auto"/>
          <w:szCs w:val="21"/>
          <w:rPrChange w:id="372" w:author="李勇" w:date="2020-07-01T11:49:00Z">
            <w:rPr>
              <w:del w:id="373" w:author="李勇 [2]" w:date="2020-07-01T16:03:02Z"/>
              <w:rFonts w:hint="eastAsia"/>
              <w:szCs w:val="21"/>
            </w:rPr>
          </w:rPrChange>
        </w:rPr>
      </w:pPr>
      <w:del w:id="374" w:author="李勇 [2]" w:date="2020-07-01T16:03:02Z">
        <w:r>
          <w:rPr>
            <w:rFonts w:hint="eastAsia" w:ascii="Times New Roman"/>
            <w:color w:val="auto"/>
            <w:szCs w:val="21"/>
            <w:rPrChange w:id="375" w:author="李勇" w:date="2020-07-01T11:49:00Z">
              <w:rPr>
                <w:rFonts w:hint="eastAsia" w:ascii="Times New Roman"/>
                <w:szCs w:val="21"/>
              </w:rPr>
            </w:rPrChange>
          </w:rPr>
          <w:delText>含酱类</w:delText>
        </w:r>
      </w:del>
    </w:p>
    <w:p>
      <w:pPr>
        <w:pStyle w:val="52"/>
        <w:ind w:firstLine="420"/>
        <w:rPr>
          <w:del w:id="376" w:author="李勇 [2]" w:date="2020-07-01T16:03:02Z"/>
          <w:rFonts w:hint="eastAsia"/>
          <w:color w:val="auto"/>
          <w:rPrChange w:id="377" w:author="李勇" w:date="2020-07-01T11:49:00Z">
            <w:rPr>
              <w:del w:id="378" w:author="李勇 [2]" w:date="2020-07-01T16:03:02Z"/>
              <w:rFonts w:hint="eastAsia"/>
            </w:rPr>
          </w:rPrChange>
        </w:rPr>
      </w:pPr>
      <w:del w:id="379" w:author="李勇 [2]" w:date="2020-07-01T16:03:02Z">
        <w:r>
          <w:rPr>
            <w:rFonts w:hint="eastAsia"/>
            <w:color w:val="auto"/>
            <w:rPrChange w:id="380" w:author="李勇" w:date="2020-07-01T11:49:00Z">
              <w:rPr>
                <w:rFonts w:hint="eastAsia"/>
              </w:rPr>
            </w:rPrChange>
          </w:rPr>
          <w:delText>辅料或配料中含果酱类的馕。</w:delText>
        </w:r>
      </w:del>
    </w:p>
    <w:p>
      <w:pPr>
        <w:pStyle w:val="59"/>
        <w:numPr>
          <w:numberingChange w:id="381" w:author="gyb1" w:date="2020-06-26T17:34:00Z" w:original="%1:1:255:_%2:3:0:.%3:5:0:　"/>
        </w:numPr>
        <w:spacing w:before="156" w:beforeLines="50" w:after="156" w:afterLines="50"/>
        <w:rPr>
          <w:del w:id="382" w:author="李勇 [2]" w:date="2020-07-01T16:03:02Z"/>
          <w:rFonts w:hint="eastAsia"/>
          <w:color w:val="auto"/>
          <w:szCs w:val="21"/>
          <w:rPrChange w:id="383" w:author="李勇" w:date="2020-07-01T11:49:00Z">
            <w:rPr>
              <w:del w:id="384" w:author="李勇 [2]" w:date="2020-07-01T16:03:02Z"/>
              <w:rFonts w:hint="eastAsia"/>
              <w:szCs w:val="21"/>
            </w:rPr>
          </w:rPrChange>
        </w:rPr>
      </w:pPr>
      <w:del w:id="385" w:author="李勇 [2]" w:date="2020-07-01T16:03:02Z">
        <w:r>
          <w:rPr>
            <w:rFonts w:hint="eastAsia"/>
            <w:color w:val="auto"/>
            <w:szCs w:val="21"/>
            <w:rPrChange w:id="386" w:author="李勇" w:date="2020-07-01T11:49:00Z">
              <w:rPr>
                <w:rFonts w:hint="eastAsia"/>
                <w:szCs w:val="21"/>
              </w:rPr>
            </w:rPrChange>
          </w:rPr>
          <w:delText>含</w:delText>
        </w:r>
      </w:del>
      <w:del w:id="387" w:author="李勇 [2]" w:date="2020-07-01T16:03:02Z">
        <w:r>
          <w:rPr>
            <w:rFonts w:hint="eastAsia" w:ascii="Times New Roman"/>
            <w:color w:val="auto"/>
            <w:szCs w:val="21"/>
            <w:rPrChange w:id="388" w:author="李勇" w:date="2020-07-01T11:49:00Z">
              <w:rPr>
                <w:rFonts w:hint="eastAsia" w:ascii="Times New Roman"/>
                <w:szCs w:val="21"/>
              </w:rPr>
            </w:rPrChange>
          </w:rPr>
          <w:delText>干果、坚果及籽类</w:delText>
        </w:r>
      </w:del>
    </w:p>
    <w:p>
      <w:pPr>
        <w:pStyle w:val="52"/>
        <w:ind w:firstLine="420"/>
        <w:rPr>
          <w:del w:id="389" w:author="李勇 [2]" w:date="2020-07-01T16:03:02Z"/>
          <w:rFonts w:hint="eastAsia"/>
          <w:color w:val="auto"/>
          <w:rPrChange w:id="390" w:author="李勇" w:date="2020-07-01T11:49:00Z">
            <w:rPr>
              <w:del w:id="391" w:author="李勇 [2]" w:date="2020-07-01T16:03:02Z"/>
              <w:rFonts w:hint="eastAsia"/>
            </w:rPr>
          </w:rPrChange>
        </w:rPr>
      </w:pPr>
      <w:del w:id="392" w:author="李勇 [2]" w:date="2020-07-01T16:03:02Z">
        <w:r>
          <w:rPr>
            <w:rFonts w:hint="eastAsia"/>
            <w:color w:val="auto"/>
            <w:rPrChange w:id="393" w:author="李勇" w:date="2020-07-01T11:49:00Z">
              <w:rPr>
                <w:rFonts w:hint="eastAsia"/>
              </w:rPr>
            </w:rPrChange>
          </w:rPr>
          <w:delText>辅料或配料中含干果、坚果及籽类的馕。</w:delText>
        </w:r>
      </w:del>
    </w:p>
    <w:p>
      <w:pPr>
        <w:pStyle w:val="59"/>
        <w:numPr>
          <w:numberingChange w:id="394" w:author="gyb1" w:date="2020-06-26T17:34:00Z" w:original="%1:1:255:_%2:3:0:.%3:6:0:　"/>
        </w:numPr>
        <w:spacing w:before="156" w:beforeLines="50" w:after="156" w:afterLines="50"/>
        <w:rPr>
          <w:del w:id="395" w:author="李勇 [2]" w:date="2020-07-01T16:03:02Z"/>
          <w:rFonts w:hint="eastAsia"/>
          <w:color w:val="auto"/>
          <w:szCs w:val="21"/>
          <w:rPrChange w:id="396" w:author="李勇" w:date="2020-07-01T11:49:00Z">
            <w:rPr>
              <w:del w:id="397" w:author="李勇 [2]" w:date="2020-07-01T16:03:02Z"/>
              <w:rFonts w:hint="eastAsia"/>
              <w:szCs w:val="21"/>
            </w:rPr>
          </w:rPrChange>
        </w:rPr>
      </w:pPr>
      <w:del w:id="398" w:author="李勇 [2]" w:date="2020-07-01T16:03:02Z">
        <w:r>
          <w:rPr>
            <w:rFonts w:hint="eastAsia" w:ascii="Times New Roman"/>
            <w:color w:val="auto"/>
            <w:szCs w:val="21"/>
            <w:rPrChange w:id="399" w:author="李勇" w:date="2020-07-01T11:49:00Z">
              <w:rPr>
                <w:rFonts w:hint="eastAsia" w:ascii="Times New Roman"/>
                <w:szCs w:val="21"/>
              </w:rPr>
            </w:rPrChange>
          </w:rPr>
          <w:delText>其他类</w:delText>
        </w:r>
      </w:del>
    </w:p>
    <w:p>
      <w:pPr>
        <w:pStyle w:val="52"/>
        <w:ind w:firstLine="420"/>
        <w:rPr>
          <w:del w:id="400" w:author="李勇 [2]" w:date="2020-07-01T16:03:02Z"/>
          <w:rFonts w:hint="eastAsia"/>
          <w:color w:val="auto"/>
          <w:rPrChange w:id="401" w:author="李勇" w:date="2020-07-01T11:49:00Z">
            <w:rPr>
              <w:del w:id="402" w:author="李勇 [2]" w:date="2020-07-01T16:03:02Z"/>
              <w:rFonts w:hint="eastAsia"/>
            </w:rPr>
          </w:rPrChange>
        </w:rPr>
      </w:pPr>
      <w:del w:id="403" w:author="李勇 [2]" w:date="2020-07-01T16:03:02Z">
        <w:r>
          <w:rPr>
            <w:rFonts w:hint="eastAsia"/>
            <w:color w:val="auto"/>
            <w:rPrChange w:id="404" w:author="李勇" w:date="2020-07-01T11:49:00Z">
              <w:rPr>
                <w:rFonts w:hint="eastAsia"/>
              </w:rPr>
            </w:rPrChange>
          </w:rPr>
          <w:delText>辅料或配料中含上述两种以上或上述种类以外的馕，不包括肉及肉制品。</w:delText>
        </w:r>
      </w:del>
    </w:p>
    <w:p>
      <w:pPr>
        <w:pStyle w:val="60"/>
        <w:numPr>
          <w:numberingChange w:id="405" w:author="gyb1" w:date="2020-06-26T17:34:00Z" w:original="%1:1:255:_%2:4:0:　"/>
        </w:numPr>
        <w:spacing w:before="312" w:beforeLines="100" w:after="312" w:afterLines="100"/>
        <w:rPr>
          <w:rFonts w:hint="eastAsia"/>
          <w:color w:val="auto"/>
          <w:szCs w:val="22"/>
          <w:rPrChange w:id="406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407" w:author="李勇" w:date="2020-07-01T11:49:00Z">
            <w:rPr>
              <w:rFonts w:hint="eastAsia"/>
              <w:szCs w:val="22"/>
            </w:rPr>
          </w:rPrChange>
        </w:rPr>
        <w:t>技术要求</w:t>
      </w:r>
    </w:p>
    <w:p>
      <w:pPr>
        <w:pStyle w:val="59"/>
        <w:numPr>
          <w:numberingChange w:id="408" w:author="gyb1" w:date="2020-06-26T17:34:00Z" w:original="%1:1:255:_%2:4:0:.%3:1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409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410" w:author="李勇" w:date="2020-07-01T11:49:00Z">
            <w:rPr>
              <w:rFonts w:hint="eastAsia" w:ascii="Times New Roman"/>
              <w:szCs w:val="21"/>
            </w:rPr>
          </w:rPrChange>
        </w:rPr>
        <w:t>原辅料的要求</w:t>
      </w:r>
    </w:p>
    <w:p>
      <w:pPr>
        <w:pStyle w:val="71"/>
        <w:numPr>
          <w:numberingChange w:id="411" w:author="gyb1" w:date="2020-06-26T17:34:00Z" w:original="%1:1:255:_%2:4:0:.%3:1:0:.%4:1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12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13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白砂糖：符合GB/T 317的规定。</w:t>
      </w:r>
    </w:p>
    <w:p>
      <w:pPr>
        <w:pStyle w:val="71"/>
        <w:numPr>
          <w:numberingChange w:id="414" w:author="gyb1" w:date="2020-06-26T17:34:00Z" w:original="%1:1:255:_%2:4:0:.%3:1:0:.%4:2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15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16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小麦粉：符合GB/T 1355的规定。</w:t>
      </w:r>
    </w:p>
    <w:p>
      <w:pPr>
        <w:pStyle w:val="71"/>
        <w:numPr>
          <w:numberingChange w:id="417" w:author="gyb1" w:date="2020-06-26T17:34:00Z" w:original="%1:1:255:_%2:4:0:.%3:1:0:.%4:3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18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19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食用植物油：符合GB 2716的规定。</w:t>
      </w:r>
    </w:p>
    <w:p>
      <w:pPr>
        <w:pStyle w:val="71"/>
        <w:numPr>
          <w:numberingChange w:id="420" w:author="gyb1" w:date="2020-06-26T17:34:00Z" w:original="%1:1:255:_%2:4:0:.%3:1:0:.%4:4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21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22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蛋与蛋制品：符合GB 2749的规定。</w:t>
      </w:r>
    </w:p>
    <w:p>
      <w:pPr>
        <w:pStyle w:val="71"/>
        <w:numPr>
          <w:numberingChange w:id="423" w:author="gyb1" w:date="2020-06-26T17:34:00Z" w:original="%1:1:255:_%2:4:0:.%3:1:0:.%4:5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24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25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食盐：符合GB/T 5461的规定。</w:t>
      </w:r>
    </w:p>
    <w:p>
      <w:pPr>
        <w:pStyle w:val="71"/>
        <w:numPr>
          <w:numberingChange w:id="426" w:author="gyb1" w:date="2020-06-26T17:34:00Z" w:original="%1:1:255:_%2:4:0:.%3:1:0:.%4:6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27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28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生产用水：符合GB 5749的规定。</w:t>
      </w:r>
    </w:p>
    <w:p>
      <w:pPr>
        <w:pStyle w:val="71"/>
        <w:numPr>
          <w:numberingChange w:id="429" w:author="gyb1" w:date="2020-06-26T17:34:00Z" w:original="%1:1:255:_%2:4:0:.%3:1:0:.%4:7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30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31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酵母：符合GB 31639的规定。</w:t>
      </w:r>
    </w:p>
    <w:p>
      <w:pPr>
        <w:pStyle w:val="71"/>
        <w:numPr>
          <w:numberingChange w:id="432" w:author="gyb1" w:date="2020-06-26T17:34:00Z" w:original="%1:1:255:_%2:4:0:.%3:1:0:.%4:8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33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34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玉米粉：符合GB/T 10463的规定。</w:t>
      </w:r>
    </w:p>
    <w:p>
      <w:pPr>
        <w:pStyle w:val="71"/>
        <w:numPr>
          <w:numberingChange w:id="435" w:author="gyb1" w:date="2020-06-26T17:34:00Z" w:original="%1:1:255:_%2:4:0:.%3:1:0:.%4:9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36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37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乳粉：符合GB 19644的规定。</w:t>
      </w:r>
    </w:p>
    <w:p>
      <w:pPr>
        <w:pStyle w:val="71"/>
        <w:numPr>
          <w:numberingChange w:id="438" w:author="gyb1" w:date="2020-06-26T17:34:00Z" w:original="%1:1:255:_%2:4:0:.%3:1:0:.%4:10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39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40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牛奶：符合GB/T 19301的规定。</w:t>
      </w:r>
    </w:p>
    <w:p>
      <w:pPr>
        <w:pStyle w:val="71"/>
        <w:numPr>
          <w:numberingChange w:id="441" w:author="gyb1" w:date="2020-06-26T17:34:00Z" w:original="%1:1:255:_%2:4:0:.%3:1:0:.%4:11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42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43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芝麻：符合GB/T 11761的规定。</w:t>
      </w:r>
    </w:p>
    <w:p>
      <w:pPr>
        <w:pStyle w:val="71"/>
        <w:numPr>
          <w:numberingChange w:id="444" w:author="gyb1" w:date="2020-06-26T17:34:00Z" w:original="%1:1:255:_%2:4:0:.%3:1:0:.%4:12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45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46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果酱：符合GB/T 22474的规定。</w:t>
      </w:r>
    </w:p>
    <w:p>
      <w:pPr>
        <w:pStyle w:val="71"/>
        <w:numPr>
          <w:numberingChange w:id="447" w:author="gyb1" w:date="2020-06-26T17:34:00Z" w:original="%1:1:255:_%2:4:0:.%3:1:0:.%4:13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448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449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杂粮：符合LS/T 3112的规定。</w:t>
      </w:r>
    </w:p>
    <w:p>
      <w:pPr>
        <w:pStyle w:val="71"/>
        <w:numPr>
          <w:numberingChange w:id="450" w:author="gyb1" w:date="2020-06-26T17:34:00Z" w:original="%1:1:255:_%2:4:0:.%3:1:0:.%4:14:0:　"/>
        </w:numPr>
        <w:spacing w:before="156" w:beforeLines="50" w:after="156" w:afterLines="50"/>
        <w:ind w:left="1061" w:right="210" w:rightChars="100" w:hanging="1061"/>
        <w:rPr>
          <w:ins w:id="451" w:author="李勇 [2]" w:date="2020-09-08T18:24:50Z"/>
          <w:rFonts w:hint="eastAsia" w:ascii="宋体" w:hAnsi="宋体" w:eastAsia="宋体"/>
          <w:color w:val="auto"/>
          <w:szCs w:val="21"/>
        </w:rPr>
      </w:pPr>
      <w:ins w:id="452" w:author="李勇 [2]" w:date="2020-09-08T18:29:51Z">
        <w:r>
          <w:rPr>
            <w:rFonts w:hint="eastAsia" w:ascii="宋体" w:hAnsi="宋体" w:eastAsia="宋体"/>
            <w:color w:val="auto"/>
            <w:szCs w:val="21"/>
          </w:rPr>
          <w:t>其他原料应符合相应的食品安全标准或有关规定。</w:t>
        </w:r>
      </w:ins>
      <w:del w:id="453" w:author="李勇 [2]" w:date="2020-09-08T18:29:51Z">
        <w:r>
          <w:rPr>
            <w:rFonts w:hint="eastAsia" w:ascii="宋体" w:hAnsi="宋体" w:eastAsia="宋体"/>
            <w:color w:val="auto"/>
            <w:szCs w:val="21"/>
            <w:rPrChange w:id="454" w:author="李勇" w:date="2020-07-01T11:49:00Z">
              <w:rPr>
                <w:rFonts w:hint="eastAsia" w:ascii="宋体" w:hAnsi="宋体" w:eastAsia="宋体"/>
                <w:szCs w:val="21"/>
              </w:rPr>
            </w:rPrChange>
          </w:rPr>
          <w:delText>蔬菜、坚果、干果类原料符合相应的食品安全标准的规定</w:delText>
        </w:r>
      </w:del>
      <w:del w:id="455" w:author="李勇 [2]" w:date="2020-09-08T18:30:04Z">
        <w:r>
          <w:rPr>
            <w:rFonts w:hint="eastAsia" w:ascii="宋体" w:hAnsi="宋体" w:eastAsia="宋体"/>
            <w:color w:val="auto"/>
            <w:szCs w:val="21"/>
            <w:rPrChange w:id="456" w:author="李勇" w:date="2020-07-01T11:49:00Z">
              <w:rPr>
                <w:rFonts w:hint="eastAsia" w:ascii="宋体" w:hAnsi="宋体" w:eastAsia="宋体"/>
                <w:szCs w:val="21"/>
              </w:rPr>
            </w:rPrChange>
          </w:rPr>
          <w:delText>。</w:delText>
        </w:r>
      </w:del>
    </w:p>
    <w:p>
      <w:pPr>
        <w:pStyle w:val="71"/>
        <w:numPr>
          <w:ins w:id="458" w:author="李勇 [2]" w:date="2020-09-08T18:24:55Z"/>
        </w:numPr>
        <w:spacing w:before="156" w:beforeLines="50" w:after="156" w:afterLines="50"/>
        <w:ind w:left="1061" w:right="210" w:rightChars="100" w:hanging="1061"/>
        <w:rPr>
          <w:del w:id="459" w:author="李勇 [2]" w:date="2020-09-08T18:25:24Z"/>
          <w:rFonts w:hint="default" w:ascii="宋体" w:hAnsi="宋体" w:eastAsia="宋体"/>
          <w:color w:val="auto"/>
          <w:szCs w:val="21"/>
          <w:rPrChange w:id="460" w:author="李勇 [2]" w:date="2020-09-08T18:24:55Z">
            <w:rPr>
              <w:del w:id="461" w:author="李勇 [2]" w:date="2020-09-08T18:25:24Z"/>
              <w:rFonts w:hint="eastAsia" w:ascii="宋体" w:hAnsi="宋体" w:eastAsia="宋体"/>
              <w:szCs w:val="21"/>
            </w:rPr>
          </w:rPrChange>
        </w:rPr>
        <w:pPrChange w:id="457" w:author="李勇 [2]" w:date="2020-09-08T18:24:55Z">
          <w:pPr>
            <w:pStyle w:val="52"/>
          </w:pPr>
        </w:pPrChange>
      </w:pPr>
    </w:p>
    <w:p>
      <w:pPr>
        <w:pStyle w:val="59"/>
        <w:numPr>
          <w:numberingChange w:id="462" w:author="gyb1" w:date="2020-06-26T17:34:00Z" w:original="%1:1:255:_%2:4:0:.%3:2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463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464" w:author="李勇" w:date="2020-07-01T11:49:00Z">
            <w:rPr>
              <w:rFonts w:hint="eastAsia" w:ascii="Times New Roman"/>
              <w:szCs w:val="21"/>
            </w:rPr>
          </w:rPrChange>
        </w:rPr>
        <w:t>生产过程的卫生要求</w:t>
      </w:r>
    </w:p>
    <w:p>
      <w:pPr>
        <w:pStyle w:val="52"/>
        <w:spacing w:line="360" w:lineRule="auto"/>
        <w:ind w:firstLine="508" w:firstLineChars="242"/>
        <w:rPr>
          <w:rFonts w:hint="eastAsia"/>
          <w:color w:val="auto"/>
          <w:szCs w:val="22"/>
          <w:rPrChange w:id="465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466" w:author="李勇" w:date="2020-07-01T11:49:00Z">
            <w:rPr>
              <w:rFonts w:hint="eastAsia"/>
              <w:szCs w:val="22"/>
            </w:rPr>
          </w:rPrChange>
        </w:rPr>
        <w:t>符合GB 8957的规定。</w:t>
      </w:r>
    </w:p>
    <w:p>
      <w:pPr>
        <w:pStyle w:val="59"/>
        <w:numPr>
          <w:ins w:id="468" w:author="李勇 [2]" w:date="2020-09-01T17:40:10Z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469" w:author="李勇" w:date="2020-07-01T11:49:00Z">
            <w:rPr>
              <w:rFonts w:hint="eastAsia" w:ascii="Times New Roman"/>
              <w:szCs w:val="21"/>
            </w:rPr>
          </w:rPrChange>
        </w:rPr>
        <w:pPrChange w:id="467" w:author="李勇 [2]" w:date="2020-09-01T17:40:10Z">
          <w:pPr>
            <w:pStyle w:val="59"/>
            <w:spacing w:before="156" w:beforeLines="50" w:after="156" w:afterLines="50"/>
          </w:pPr>
        </w:pPrChange>
      </w:pPr>
      <w:r>
        <w:rPr>
          <w:rFonts w:hint="eastAsia" w:ascii="Times New Roman"/>
          <w:color w:val="auto"/>
          <w:szCs w:val="21"/>
          <w:rPrChange w:id="470" w:author="李勇" w:date="2020-07-01T11:49:00Z">
            <w:rPr>
              <w:rFonts w:hint="eastAsia" w:ascii="Times New Roman"/>
              <w:szCs w:val="21"/>
            </w:rPr>
          </w:rPrChange>
        </w:rPr>
        <w:t>感官</w:t>
      </w:r>
      <w:del w:id="471" w:author="李勇 [2]" w:date="2020-09-01T17:39:59Z">
        <w:r>
          <w:rPr>
            <w:rFonts w:hint="eastAsia" w:ascii="Times New Roman"/>
            <w:color w:val="auto"/>
            <w:szCs w:val="21"/>
            <w:rPrChange w:id="472" w:author="李勇" w:date="2020-07-01T11:49:00Z">
              <w:rPr>
                <w:rFonts w:hint="eastAsia" w:ascii="Times New Roman"/>
                <w:szCs w:val="21"/>
              </w:rPr>
            </w:rPrChange>
          </w:rPr>
          <w:delText>指标</w:delText>
        </w:r>
      </w:del>
      <w:ins w:id="473" w:author="李勇 [2]" w:date="2020-09-01T17:39:59Z">
        <w:r>
          <w:rPr>
            <w:rFonts w:hint="eastAsia" w:ascii="Times New Roman"/>
            <w:color w:val="auto"/>
            <w:szCs w:val="21"/>
            <w:lang w:eastAsia="zh-CN"/>
          </w:rPr>
          <w:t>要求</w:t>
        </w:r>
      </w:ins>
    </w:p>
    <w:p>
      <w:pPr>
        <w:pStyle w:val="25"/>
        <w:ind w:left="420" w:leftChars="200" w:firstLine="0" w:firstLineChars="0"/>
        <w:rPr>
          <w:rFonts w:hint="eastAsia"/>
          <w:color w:val="auto"/>
          <w:szCs w:val="21"/>
          <w:rPrChange w:id="474" w:author="李勇" w:date="2020-07-01T11:49:00Z">
            <w:rPr>
              <w:rFonts w:hint="eastAsia"/>
              <w:szCs w:val="21"/>
            </w:rPr>
          </w:rPrChange>
        </w:rPr>
      </w:pPr>
      <w:r>
        <w:rPr>
          <w:rFonts w:hint="eastAsia"/>
          <w:color w:val="auto"/>
          <w:szCs w:val="21"/>
          <w:rPrChange w:id="475" w:author="李勇" w:date="2020-07-01T11:49:00Z">
            <w:rPr>
              <w:rFonts w:hint="eastAsia"/>
              <w:szCs w:val="21"/>
            </w:rPr>
          </w:rPrChange>
        </w:rPr>
        <w:t>感官</w:t>
      </w:r>
      <w:del w:id="476" w:author="李勇 [2]" w:date="2020-09-01T17:40:06Z">
        <w:r>
          <w:rPr>
            <w:rFonts w:hint="eastAsia"/>
            <w:color w:val="auto"/>
            <w:szCs w:val="21"/>
            <w:rPrChange w:id="477" w:author="李勇" w:date="2020-07-01T11:49:00Z">
              <w:rPr>
                <w:rFonts w:hint="eastAsia"/>
                <w:szCs w:val="21"/>
              </w:rPr>
            </w:rPrChange>
          </w:rPr>
          <w:delText>指标</w:delText>
        </w:r>
      </w:del>
      <w:ins w:id="478" w:author="李勇 [2]" w:date="2020-09-01T17:40:06Z">
        <w:r>
          <w:rPr>
            <w:rFonts w:hint="eastAsia"/>
            <w:color w:val="auto"/>
            <w:szCs w:val="21"/>
            <w:lang w:eastAsia="zh-CN"/>
          </w:rPr>
          <w:t>要求</w:t>
        </w:r>
      </w:ins>
      <w:r>
        <w:rPr>
          <w:rFonts w:hint="eastAsia"/>
          <w:color w:val="auto"/>
          <w:szCs w:val="21"/>
          <w:rPrChange w:id="479" w:author="李勇" w:date="2020-07-01T11:49:00Z">
            <w:rPr>
              <w:rFonts w:hint="eastAsia"/>
              <w:szCs w:val="21"/>
            </w:rPr>
          </w:rPrChange>
        </w:rPr>
        <w:t>应符合表1的规定。</w:t>
      </w:r>
    </w:p>
    <w:p>
      <w:pPr>
        <w:pStyle w:val="90"/>
        <w:numPr>
          <w:numberingChange w:id="480" w:author="gyb1" w:date="2020-06-26T17:34:00Z" w:original="%1:1:0:　"/>
        </w:numPr>
        <w:tabs>
          <w:tab w:val="left" w:pos="360"/>
        </w:tabs>
        <w:spacing w:before="156" w:beforeLines="50" w:after="156" w:afterLines="50"/>
        <w:ind w:left="0"/>
        <w:rPr>
          <w:ins w:id="481" w:author="李勇 [2]" w:date="2020-07-01T16:04:48Z"/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  <w:rPrChange w:id="482" w:author="李勇" w:date="2020-07-01T11:49:00Z">
            <w:rPr>
              <w:rFonts w:hint="eastAsia"/>
              <w:szCs w:val="22"/>
            </w:rPr>
          </w:rPrChange>
        </w:rPr>
        <w:t>感官要求</w:t>
      </w:r>
    </w:p>
    <w:tbl>
      <w:tblPr>
        <w:tblStyle w:val="33"/>
        <w:tblW w:w="8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483" w:author="李勇 [2]" w:date="2020-09-02T10:49:17Z">
          <w:tblPr>
            <w:tblStyle w:val="33"/>
            <w:tblW w:w="11918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1079"/>
        <w:gridCol w:w="1203"/>
        <w:gridCol w:w="5089"/>
        <w:gridCol w:w="1218"/>
        <w:tblGridChange w:id="484">
          <w:tblGrid>
            <w:gridCol w:w="1336"/>
            <w:gridCol w:w="1309"/>
            <w:gridCol w:w="3982"/>
            <w:gridCol w:w="5291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486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56" w:hRule="atLeast"/>
          <w:jc w:val="center"/>
          <w:ins w:id="485" w:author="李勇 [2]" w:date="2020-07-01T16:04:49Z"/>
          <w:trPrChange w:id="486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noWrap w:val="0"/>
            <w:vAlign w:val="center"/>
            <w:tcPrChange w:id="487" w:author="李勇 [2]" w:date="2020-09-02T10:49:17Z">
              <w:tcPr>
                <w:tcW w:w="1336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488" w:author="李勇 [2]" w:date="2020-07-01T16:04:49Z"/>
                <w:color w:val="auto"/>
                <w:szCs w:val="21"/>
                <w:rPrChange w:id="489" w:author="李勇 [2]" w:date="2020-07-01T19:03:14Z">
                  <w:rPr>
                    <w:ins w:id="490" w:author="李勇 [2]" w:date="2020-07-01T16:04:49Z"/>
                    <w:szCs w:val="21"/>
                  </w:rPr>
                </w:rPrChange>
              </w:rPr>
            </w:pPr>
            <w:ins w:id="491" w:author="李勇 [2]" w:date="2020-07-01T16:04:49Z">
              <w:r>
                <w:rPr>
                  <w:rFonts w:hint="eastAsia"/>
                  <w:color w:val="auto"/>
                  <w:szCs w:val="21"/>
                  <w:rPrChange w:id="492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项目</w:t>
              </w:r>
            </w:ins>
          </w:p>
        </w:tc>
        <w:tc>
          <w:tcPr>
            <w:tcW w:w="6275" w:type="dxa"/>
            <w:gridSpan w:val="2"/>
            <w:noWrap w:val="0"/>
            <w:vAlign w:val="center"/>
            <w:tcPrChange w:id="493" w:author="李勇 [2]" w:date="2020-09-02T10:49:17Z">
              <w:tcPr>
                <w:tcW w:w="5291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494" w:author="李勇 [2]" w:date="2020-07-01T16:04:49Z"/>
                <w:color w:val="auto"/>
                <w:szCs w:val="21"/>
                <w:rPrChange w:id="495" w:author="李勇 [2]" w:date="2020-07-01T19:03:14Z">
                  <w:rPr>
                    <w:ins w:id="496" w:author="李勇 [2]" w:date="2020-07-01T16:04:49Z"/>
                    <w:szCs w:val="21"/>
                  </w:rPr>
                </w:rPrChange>
              </w:rPr>
            </w:pPr>
            <w:ins w:id="497" w:author="李勇 [2]" w:date="2020-07-01T16:04:49Z">
              <w:r>
                <w:rPr>
                  <w:rFonts w:hint="eastAsia"/>
                  <w:color w:val="auto"/>
                  <w:szCs w:val="21"/>
                  <w:rPrChange w:id="498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指标</w:t>
              </w:r>
            </w:ins>
          </w:p>
        </w:tc>
        <w:tc>
          <w:tcPr>
            <w:tcW w:w="1214" w:type="dxa"/>
            <w:noWrap w:val="0"/>
            <w:vAlign w:val="center"/>
            <w:tcPrChange w:id="499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500" w:author="李勇 [2]" w:date="2020-07-01T16:04:49Z"/>
                <w:rFonts w:hint="eastAsia" w:eastAsia="宋体"/>
                <w:color w:val="auto"/>
                <w:szCs w:val="21"/>
                <w:lang w:eastAsia="zh-CN"/>
              </w:rPr>
            </w:pPr>
            <w:ins w:id="501" w:author="李勇 [2]" w:date="2020-09-02T10:25:58Z">
              <w:r>
                <w:rPr>
                  <w:rFonts w:hint="eastAsia"/>
                  <w:color w:val="auto"/>
                  <w:szCs w:val="21"/>
                  <w:lang w:eastAsia="zh-CN"/>
                </w:rPr>
                <w:t>检验方法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03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99" w:hRule="atLeast"/>
          <w:jc w:val="center"/>
          <w:ins w:id="502" w:author="李勇 [2]" w:date="2020-07-01T16:04:49Z"/>
          <w:trPrChange w:id="503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noWrap w:val="0"/>
            <w:vAlign w:val="center"/>
            <w:tcPrChange w:id="504" w:author="李勇 [2]" w:date="2020-09-02T10:49:17Z">
              <w:tcPr>
                <w:tcW w:w="1336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505" w:author="李勇 [2]" w:date="2020-07-01T16:04:49Z"/>
                <w:color w:val="auto"/>
                <w:szCs w:val="21"/>
                <w:rPrChange w:id="506" w:author="李勇 [2]" w:date="2020-07-01T19:03:14Z">
                  <w:rPr>
                    <w:ins w:id="507" w:author="李勇 [2]" w:date="2020-07-01T16:04:49Z"/>
                    <w:szCs w:val="21"/>
                  </w:rPr>
                </w:rPrChange>
              </w:rPr>
            </w:pPr>
            <w:ins w:id="508" w:author="李勇 [2]" w:date="2020-07-01T16:04:49Z">
              <w:r>
                <w:rPr>
                  <w:rFonts w:hint="eastAsia"/>
                  <w:color w:val="auto"/>
                  <w:szCs w:val="21"/>
                  <w:rPrChange w:id="509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形   态</w:t>
              </w:r>
            </w:ins>
          </w:p>
        </w:tc>
        <w:tc>
          <w:tcPr>
            <w:tcW w:w="6275" w:type="dxa"/>
            <w:gridSpan w:val="2"/>
            <w:noWrap w:val="0"/>
            <w:vAlign w:val="center"/>
            <w:tcPrChange w:id="510" w:author="李勇 [2]" w:date="2020-09-02T10:49:17Z">
              <w:tcPr>
                <w:tcW w:w="5291" w:type="dxa"/>
                <w:gridSpan w:val="2"/>
                <w:noWrap w:val="0"/>
                <w:vAlign w:val="center"/>
              </w:tcPr>
            </w:tcPrChange>
          </w:tcPr>
          <w:p>
            <w:pPr>
              <w:jc w:val="left"/>
              <w:rPr>
                <w:ins w:id="511" w:author="李勇 [2]" w:date="2020-07-01T16:04:49Z"/>
                <w:color w:val="auto"/>
                <w:szCs w:val="21"/>
                <w:rPrChange w:id="512" w:author="李勇 [2]" w:date="2020-09-10T16:11:35Z">
                  <w:rPr>
                    <w:ins w:id="513" w:author="李勇 [2]" w:date="2020-07-01T16:04:49Z"/>
                    <w:color w:val="000000"/>
                    <w:szCs w:val="21"/>
                  </w:rPr>
                </w:rPrChange>
              </w:rPr>
            </w:pPr>
            <w:ins w:id="514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15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圆饼形或其他形状</w:t>
              </w:r>
            </w:ins>
            <w:ins w:id="517" w:author="李勇 [2]" w:date="2020-07-01T16:04:49Z">
              <w:r>
                <w:rPr>
                  <w:rFonts w:hint="eastAsia"/>
                  <w:color w:val="auto"/>
                  <w:szCs w:val="21"/>
                  <w:rPrChange w:id="518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，轮廓分明，花纹清晰，底部平整，无霉变。</w:t>
              </w:r>
            </w:ins>
          </w:p>
        </w:tc>
        <w:tc>
          <w:tcPr>
            <w:tcW w:w="1214" w:type="dxa"/>
            <w:vMerge w:val="restart"/>
            <w:noWrap w:val="0"/>
            <w:vAlign w:val="top"/>
            <w:tcPrChange w:id="520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both"/>
              <w:rPr>
                <w:ins w:id="522" w:author="李勇 [2]" w:date="2020-07-01T16:04:49Z"/>
                <w:rFonts w:hint="eastAsia"/>
                <w:color w:val="auto"/>
                <w:szCs w:val="21"/>
                <w:lang w:eastAsia="zh-CN"/>
                <w:rPrChange w:id="523" w:author="李勇 [2]" w:date="2020-09-10T16:11:35Z">
                  <w:rPr>
                    <w:ins w:id="524" w:author="李勇 [2]" w:date="2020-07-01T16:04:49Z"/>
                    <w:rFonts w:hint="eastAsia"/>
                    <w:color w:val="000000"/>
                    <w:szCs w:val="21"/>
                    <w:lang w:eastAsia="zh-CN"/>
                  </w:rPr>
                </w:rPrChange>
              </w:rPr>
              <w:pPrChange w:id="521" w:author="李勇 [2]" w:date="2020-09-02T10:38:19Z">
                <w:pPr>
                  <w:jc w:val="left"/>
                </w:pPr>
              </w:pPrChange>
            </w:pPr>
            <w:ins w:id="525" w:author="李勇 [2]" w:date="2020-09-02T10:37:46Z">
              <w:r>
                <w:rPr>
                  <w:rFonts w:hint="eastAsia"/>
                  <w:color w:val="auto"/>
                  <w:szCs w:val="21"/>
                  <w:rPrChange w:id="526" w:author="李勇 [2]" w:date="2020-09-10T16:11:35Z">
                    <w:rPr>
                      <w:color w:val="FF0000"/>
                    </w:rPr>
                  </w:rPrChange>
                </w:rPr>
                <w:t>在</w:t>
              </w:r>
            </w:ins>
            <w:ins w:id="528" w:author="李勇 [2]" w:date="2020-09-02T10:37:46Z">
              <w:r>
                <w:rPr>
                  <w:rFonts w:hint="eastAsia"/>
                  <w:color w:val="auto"/>
                  <w:szCs w:val="21"/>
                  <w:rPrChange w:id="529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自</w:t>
              </w:r>
            </w:ins>
            <w:ins w:id="531" w:author="李勇 [2]" w:date="2020-09-02T10:37:46Z">
              <w:r>
                <w:rPr>
                  <w:rFonts w:hint="eastAsia"/>
                  <w:color w:val="auto"/>
                  <w:szCs w:val="21"/>
                  <w:rPrChange w:id="532" w:author="李勇 [2]" w:date="2020-09-10T16:11:35Z">
                    <w:rPr>
                      <w:color w:val="FF0000"/>
                    </w:rPr>
                  </w:rPrChange>
                </w:rPr>
                <w:t>然光线</w:t>
              </w:r>
            </w:ins>
            <w:ins w:id="534" w:author="李勇 [2]" w:date="2020-09-02T10:37:46Z">
              <w:r>
                <w:rPr>
                  <w:rFonts w:hint="eastAsia"/>
                  <w:color w:val="auto"/>
                  <w:szCs w:val="21"/>
                  <w:rPrChange w:id="535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下</w:t>
              </w:r>
            </w:ins>
            <w:ins w:id="537" w:author="李勇 [2]" w:date="2020-09-02T10:37:46Z">
              <w:r>
                <w:rPr>
                  <w:rFonts w:hint="eastAsia"/>
                  <w:color w:val="auto"/>
                  <w:szCs w:val="21"/>
                  <w:rPrChange w:id="538" w:author="李勇 [2]" w:date="2020-09-10T16:11:35Z">
                    <w:rPr>
                      <w:color w:val="FF0000"/>
                    </w:rPr>
                  </w:rPrChange>
                </w:rPr>
                <w:t>，进行目测、味觉、嗅觉检验。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41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2" w:hRule="atLeast"/>
          <w:jc w:val="center"/>
          <w:ins w:id="540" w:author="李勇 [2]" w:date="2020-07-01T16:04:49Z"/>
          <w:trPrChange w:id="541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noWrap w:val="0"/>
            <w:vAlign w:val="center"/>
            <w:tcPrChange w:id="542" w:author="李勇 [2]" w:date="2020-09-02T10:49:17Z">
              <w:tcPr>
                <w:tcW w:w="1336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543" w:author="李勇 [2]" w:date="2020-07-01T16:04:49Z"/>
                <w:rFonts w:hint="eastAsia"/>
                <w:color w:val="auto"/>
                <w:szCs w:val="21"/>
                <w:rPrChange w:id="544" w:author="李勇 [2]" w:date="2020-07-01T19:03:14Z">
                  <w:rPr>
                    <w:ins w:id="545" w:author="李勇 [2]" w:date="2020-07-01T16:04:49Z"/>
                    <w:rFonts w:hint="eastAsia"/>
                    <w:szCs w:val="21"/>
                  </w:rPr>
                </w:rPrChange>
              </w:rPr>
            </w:pPr>
            <w:ins w:id="546" w:author="李勇 [2]" w:date="2020-07-01T16:04:49Z">
              <w:r>
                <w:rPr>
                  <w:rFonts w:hint="eastAsia"/>
                  <w:color w:val="auto"/>
                  <w:szCs w:val="21"/>
                  <w:rPrChange w:id="547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色   泽</w:t>
              </w:r>
            </w:ins>
          </w:p>
        </w:tc>
        <w:tc>
          <w:tcPr>
            <w:tcW w:w="6275" w:type="dxa"/>
            <w:gridSpan w:val="2"/>
            <w:noWrap w:val="0"/>
            <w:vAlign w:val="center"/>
            <w:tcPrChange w:id="548" w:author="李勇 [2]" w:date="2020-09-02T10:49:17Z">
              <w:tcPr>
                <w:tcW w:w="5291" w:type="dxa"/>
                <w:gridSpan w:val="2"/>
                <w:noWrap w:val="0"/>
                <w:vAlign w:val="center"/>
              </w:tcPr>
            </w:tcPrChange>
          </w:tcPr>
          <w:p>
            <w:pPr>
              <w:jc w:val="left"/>
              <w:rPr>
                <w:ins w:id="549" w:author="李勇 [2]" w:date="2020-07-01T16:04:49Z"/>
                <w:rFonts w:hint="eastAsia"/>
                <w:color w:val="auto"/>
                <w:szCs w:val="21"/>
                <w:rPrChange w:id="550" w:author="李勇 [2]" w:date="2020-09-10T16:11:35Z">
                  <w:rPr>
                    <w:ins w:id="551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  <w:ins w:id="552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53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色泽基本均匀，</w:t>
              </w:r>
            </w:ins>
            <w:ins w:id="555" w:author="李勇 [2]" w:date="2020-07-01T16:04:49Z">
              <w:r>
                <w:rPr>
                  <w:rFonts w:hint="eastAsia"/>
                  <w:color w:val="auto"/>
                  <w:szCs w:val="21"/>
                  <w:rPrChange w:id="55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表面</w:t>
              </w:r>
            </w:ins>
            <w:ins w:id="558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59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淡黄色至浅棕色或</w:t>
              </w:r>
            </w:ins>
            <w:ins w:id="561" w:author="李勇 [2]" w:date="2020-07-01T16:04:49Z">
              <w:r>
                <w:rPr>
                  <w:rFonts w:hint="eastAsia"/>
                  <w:color w:val="auto"/>
                  <w:szCs w:val="21"/>
                  <w:rPrChange w:id="562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具有</w:t>
              </w:r>
            </w:ins>
            <w:ins w:id="564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65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所加辅料</w:t>
              </w:r>
            </w:ins>
            <w:ins w:id="567" w:author="李勇 [2]" w:date="2020-07-01T16:04:49Z">
              <w:r>
                <w:rPr>
                  <w:rFonts w:hint="eastAsia"/>
                  <w:color w:val="auto"/>
                  <w:szCs w:val="21"/>
                  <w:rPrChange w:id="568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固有的色泽，无焦</w:t>
              </w:r>
            </w:ins>
            <w:ins w:id="570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71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糊</w:t>
              </w:r>
            </w:ins>
            <w:ins w:id="573" w:author="李勇 [2]" w:date="2020-07-01T16:04:49Z">
              <w:r>
                <w:rPr>
                  <w:rFonts w:hint="eastAsia"/>
                  <w:color w:val="auto"/>
                  <w:szCs w:val="21"/>
                  <w:rPrChange w:id="574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。</w:t>
              </w:r>
            </w:ins>
          </w:p>
        </w:tc>
        <w:tc>
          <w:tcPr>
            <w:tcW w:w="1214" w:type="dxa"/>
            <w:vMerge w:val="continue"/>
            <w:noWrap w:val="0"/>
            <w:vAlign w:val="center"/>
            <w:tcPrChange w:id="576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577" w:author="李勇 [2]" w:date="2020-07-01T16:04:49Z"/>
                <w:rFonts w:hint="eastAsia"/>
                <w:color w:val="auto"/>
                <w:szCs w:val="21"/>
                <w:lang w:eastAsia="zh-CN"/>
                <w:rPrChange w:id="578" w:author="李勇 [2]" w:date="2020-09-10T16:11:35Z">
                  <w:rPr>
                    <w:ins w:id="579" w:author="李勇 [2]" w:date="2020-07-01T16:04:49Z"/>
                    <w:rFonts w:hint="eastAsia"/>
                    <w:color w:val="000000"/>
                    <w:szCs w:val="21"/>
                    <w:lang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81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9" w:hRule="atLeast"/>
          <w:jc w:val="center"/>
          <w:ins w:id="580" w:author="李勇 [2]" w:date="2020-07-01T16:04:49Z"/>
          <w:trPrChange w:id="581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vMerge w:val="restart"/>
            <w:noWrap w:val="0"/>
            <w:vAlign w:val="center"/>
            <w:tcPrChange w:id="582" w:author="李勇 [2]" w:date="2020-09-02T10:49:17Z">
              <w:tcPr>
                <w:tcW w:w="1336" w:type="dxa"/>
                <w:vMerge w:val="restart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583" w:author="李勇 [2]" w:date="2020-07-01T16:04:49Z"/>
                <w:color w:val="auto"/>
                <w:szCs w:val="21"/>
                <w:rPrChange w:id="584" w:author="李勇 [2]" w:date="2020-07-01T19:03:14Z">
                  <w:rPr>
                    <w:ins w:id="585" w:author="李勇 [2]" w:date="2020-07-01T16:04:49Z"/>
                    <w:szCs w:val="21"/>
                  </w:rPr>
                </w:rPrChange>
              </w:rPr>
            </w:pPr>
            <w:ins w:id="586" w:author="李勇 [2]" w:date="2020-07-01T16:04:49Z">
              <w:r>
                <w:rPr>
                  <w:rFonts w:hint="eastAsia"/>
                  <w:color w:val="auto"/>
                  <w:szCs w:val="21"/>
                  <w:rPrChange w:id="587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组 织</w:t>
              </w:r>
            </w:ins>
          </w:p>
        </w:tc>
        <w:tc>
          <w:tcPr>
            <w:tcW w:w="1200" w:type="dxa"/>
            <w:noWrap w:val="0"/>
            <w:vAlign w:val="center"/>
            <w:tcPrChange w:id="588" w:author="李勇 [2]" w:date="2020-09-02T10:49:17Z">
              <w:tcPr>
                <w:tcW w:w="1309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589" w:author="李勇 [2]" w:date="2020-07-01T16:04:49Z"/>
                <w:rFonts w:hint="eastAsia" w:eastAsia="宋体"/>
                <w:color w:val="auto"/>
                <w:szCs w:val="21"/>
                <w:lang w:eastAsia="zh-CN"/>
                <w:rPrChange w:id="590" w:author="李勇 [2]" w:date="2020-09-10T16:11:35Z">
                  <w:rPr>
                    <w:ins w:id="591" w:author="李勇 [2]" w:date="2020-07-01T16:04:49Z"/>
                    <w:rFonts w:hint="eastAsia" w:eastAsia="宋体"/>
                    <w:color w:val="000000"/>
                    <w:szCs w:val="21"/>
                    <w:lang w:eastAsia="zh-CN"/>
                  </w:rPr>
                </w:rPrChange>
              </w:rPr>
            </w:pPr>
            <w:ins w:id="592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93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含馅料类（</w:t>
              </w:r>
            </w:ins>
            <w:ins w:id="595" w:author="李勇 [2]" w:date="2020-07-01T16:04:49Z">
              <w:r>
                <w:rPr>
                  <w:rFonts w:hint="eastAsia"/>
                  <w:color w:val="auto"/>
                  <w:szCs w:val="21"/>
                  <w:rPrChange w:id="59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不含肉及肉制品</w:t>
              </w:r>
            </w:ins>
            <w:ins w:id="598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599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）</w:t>
              </w:r>
            </w:ins>
          </w:p>
        </w:tc>
        <w:tc>
          <w:tcPr>
            <w:tcW w:w="5075" w:type="dxa"/>
            <w:noWrap w:val="0"/>
            <w:vAlign w:val="center"/>
            <w:tcPrChange w:id="601" w:author="李勇 [2]" w:date="2020-09-02T10:49:17Z">
              <w:tcPr>
                <w:tcW w:w="3982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02" w:author="李勇 [2]" w:date="2020-07-01T16:04:49Z"/>
                <w:rFonts w:hint="eastAsia" w:eastAsia="宋体"/>
                <w:color w:val="auto"/>
                <w:szCs w:val="21"/>
                <w:lang w:eastAsia="zh-CN"/>
                <w:rPrChange w:id="603" w:author="李勇 [2]" w:date="2020-09-10T16:11:35Z">
                  <w:rPr>
                    <w:ins w:id="604" w:author="李勇 [2]" w:date="2020-07-01T16:04:49Z"/>
                    <w:rFonts w:hint="eastAsia" w:eastAsia="宋体"/>
                    <w:color w:val="000000"/>
                    <w:szCs w:val="21"/>
                    <w:lang w:eastAsia="zh-CN"/>
                  </w:rPr>
                </w:rPrChange>
              </w:rPr>
            </w:pPr>
            <w:ins w:id="605" w:author="李勇 [2]" w:date="2020-07-01T16:04:49Z">
              <w:r>
                <w:rPr>
                  <w:rFonts w:hint="eastAsia"/>
                  <w:color w:val="auto"/>
                  <w:szCs w:val="21"/>
                  <w:rPrChange w:id="60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无夹生，无硬块，具有该品种应有的组织特征。</w:t>
              </w:r>
            </w:ins>
            <w:ins w:id="608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09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其中</w:t>
              </w:r>
            </w:ins>
            <w:ins w:id="611" w:author="李勇 [2]" w:date="2020-07-01T16:04:49Z">
              <w:r>
                <w:rPr>
                  <w:rFonts w:hint="eastAsia"/>
                  <w:color w:val="auto"/>
                  <w:szCs w:val="21"/>
                  <w:rPrChange w:id="612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含酱类</w:t>
              </w:r>
            </w:ins>
            <w:ins w:id="614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15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的产品</w:t>
              </w:r>
            </w:ins>
            <w:ins w:id="617" w:author="李勇 [2]" w:date="2020-07-01T16:04:49Z">
              <w:r>
                <w:rPr>
                  <w:rFonts w:hint="eastAsia"/>
                  <w:color w:val="auto"/>
                  <w:szCs w:val="21"/>
                  <w:rPrChange w:id="618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酱料细腻无僵</w:t>
              </w:r>
            </w:ins>
            <w:ins w:id="620" w:author="李勇 [2]" w:date="2020-09-08T15:45:38Z">
              <w:r>
                <w:rPr>
                  <w:rFonts w:hint="eastAsia"/>
                  <w:color w:val="auto"/>
                  <w:szCs w:val="21"/>
                  <w:lang w:eastAsia="zh-CN"/>
                  <w:rPrChange w:id="621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粒</w:t>
              </w:r>
            </w:ins>
            <w:ins w:id="623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24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；</w:t>
              </w:r>
            </w:ins>
            <w:ins w:id="626" w:author="李勇 [2]" w:date="2020-07-01T16:04:49Z">
              <w:r>
                <w:rPr>
                  <w:rFonts w:hint="eastAsia"/>
                  <w:color w:val="auto"/>
                  <w:szCs w:val="21"/>
                  <w:rPrChange w:id="627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含干果、坚果及籽类</w:t>
              </w:r>
            </w:ins>
            <w:ins w:id="629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30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的产品，</w:t>
              </w:r>
            </w:ins>
            <w:ins w:id="632" w:author="李勇 [2]" w:date="2020-07-01T16:04:49Z">
              <w:r>
                <w:rPr>
                  <w:rFonts w:hint="eastAsia"/>
                  <w:color w:val="auto"/>
                  <w:szCs w:val="21"/>
                  <w:rPrChange w:id="633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干果颗粒大小适中，</w:t>
              </w:r>
            </w:ins>
            <w:ins w:id="635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36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分布基本均匀</w:t>
              </w:r>
            </w:ins>
            <w:ins w:id="638" w:author="李勇 [2]" w:date="2020-07-01T16:04:49Z">
              <w:r>
                <w:rPr>
                  <w:rFonts w:hint="eastAsia"/>
                  <w:color w:val="auto"/>
                  <w:szCs w:val="21"/>
                  <w:rPrChange w:id="639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。</w:t>
              </w:r>
            </w:ins>
          </w:p>
        </w:tc>
        <w:tc>
          <w:tcPr>
            <w:tcW w:w="1214" w:type="dxa"/>
            <w:vMerge w:val="continue"/>
            <w:noWrap w:val="0"/>
            <w:vAlign w:val="center"/>
            <w:tcPrChange w:id="641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42" w:author="李勇 [2]" w:date="2020-07-01T16:04:49Z"/>
                <w:rFonts w:hint="eastAsia"/>
                <w:color w:val="auto"/>
                <w:szCs w:val="21"/>
                <w:rPrChange w:id="643" w:author="李勇 [2]" w:date="2020-09-10T16:11:35Z">
                  <w:rPr>
                    <w:ins w:id="644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46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632" w:hRule="atLeast"/>
          <w:jc w:val="center"/>
          <w:ins w:id="645" w:author="李勇 [2]" w:date="2020-07-01T16:04:49Z"/>
          <w:trPrChange w:id="646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vMerge w:val="continue"/>
            <w:noWrap w:val="0"/>
            <w:vAlign w:val="center"/>
            <w:tcPrChange w:id="647" w:author="李勇 [2]" w:date="2020-09-02T10:49:17Z">
              <w:tcPr>
                <w:tcW w:w="1336" w:type="dxa"/>
                <w:vMerge w:val="continue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648" w:author="李勇 [2]" w:date="2020-07-01T16:04:49Z"/>
                <w:color w:val="auto"/>
                <w:szCs w:val="21"/>
                <w:rPrChange w:id="649" w:author="李勇 [2]" w:date="2020-07-01T19:03:14Z">
                  <w:rPr>
                    <w:ins w:id="650" w:author="李勇 [2]" w:date="2020-07-01T16:04:49Z"/>
                    <w:szCs w:val="21"/>
                  </w:rPr>
                </w:rPrChange>
              </w:rPr>
            </w:pPr>
          </w:p>
        </w:tc>
        <w:tc>
          <w:tcPr>
            <w:tcW w:w="1200" w:type="dxa"/>
            <w:noWrap w:val="0"/>
            <w:vAlign w:val="center"/>
            <w:tcPrChange w:id="651" w:author="李勇 [2]" w:date="2020-09-02T10:49:17Z">
              <w:tcPr>
                <w:tcW w:w="1309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52" w:author="李勇 [2]" w:date="2020-07-01T16:04:49Z"/>
                <w:rFonts w:hint="eastAsia"/>
                <w:color w:val="auto"/>
                <w:szCs w:val="21"/>
                <w:rPrChange w:id="653" w:author="李勇 [2]" w:date="2020-09-10T16:11:35Z">
                  <w:rPr>
                    <w:ins w:id="654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  <w:ins w:id="655" w:author="李勇 [2]" w:date="2020-07-01T16:04:49Z">
              <w:r>
                <w:rPr>
                  <w:rFonts w:hint="eastAsia"/>
                  <w:color w:val="auto"/>
                  <w:szCs w:val="21"/>
                  <w:rPrChange w:id="65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其他类</w:t>
              </w:r>
            </w:ins>
          </w:p>
        </w:tc>
        <w:tc>
          <w:tcPr>
            <w:tcW w:w="5075" w:type="dxa"/>
            <w:noWrap w:val="0"/>
            <w:vAlign w:val="center"/>
            <w:tcPrChange w:id="658" w:author="李勇 [2]" w:date="2020-09-02T10:49:17Z">
              <w:tcPr>
                <w:tcW w:w="3982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59" w:author="李勇 [2]" w:date="2020-07-01T16:04:49Z"/>
                <w:rFonts w:hint="eastAsia"/>
                <w:color w:val="auto"/>
                <w:szCs w:val="21"/>
                <w:rPrChange w:id="660" w:author="李勇 [2]" w:date="2020-09-10T16:11:35Z">
                  <w:rPr>
                    <w:ins w:id="661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  <w:ins w:id="662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63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表面辅料分布基本均匀，</w:t>
              </w:r>
            </w:ins>
            <w:ins w:id="665" w:author="李勇 [2]" w:date="2020-07-01T16:04:49Z">
              <w:r>
                <w:rPr>
                  <w:rFonts w:hint="eastAsia"/>
                  <w:color w:val="auto"/>
                  <w:szCs w:val="21"/>
                  <w:rPrChange w:id="66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无夹生，无硬块，具有该品种应有的组织特征。</w:t>
              </w:r>
            </w:ins>
          </w:p>
        </w:tc>
        <w:tc>
          <w:tcPr>
            <w:tcW w:w="1214" w:type="dxa"/>
            <w:vMerge w:val="continue"/>
            <w:noWrap w:val="0"/>
            <w:vAlign w:val="center"/>
            <w:tcPrChange w:id="668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69" w:author="李勇 [2]" w:date="2020-07-01T16:04:49Z"/>
                <w:rFonts w:hint="eastAsia"/>
                <w:color w:val="auto"/>
                <w:szCs w:val="21"/>
                <w:lang w:eastAsia="zh-CN"/>
                <w:rPrChange w:id="670" w:author="李勇 [2]" w:date="2020-09-10T16:11:35Z">
                  <w:rPr>
                    <w:ins w:id="671" w:author="李勇 [2]" w:date="2020-07-01T16:04:49Z"/>
                    <w:rFonts w:hint="eastAsia"/>
                    <w:color w:val="000000"/>
                    <w:szCs w:val="21"/>
                    <w:lang w:eastAsia="zh-CN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673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99" w:hRule="atLeast"/>
          <w:jc w:val="center"/>
          <w:ins w:id="672" w:author="李勇 [2]" w:date="2020-07-01T16:04:49Z"/>
          <w:trPrChange w:id="673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noWrap w:val="0"/>
            <w:vAlign w:val="center"/>
            <w:tcPrChange w:id="674" w:author="李勇 [2]" w:date="2020-09-02T10:49:17Z">
              <w:tcPr>
                <w:tcW w:w="1336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675" w:author="李勇 [2]" w:date="2020-07-01T16:04:49Z"/>
                <w:rFonts w:hint="eastAsia"/>
                <w:color w:val="auto"/>
                <w:szCs w:val="21"/>
                <w:rPrChange w:id="676" w:author="李勇 [2]" w:date="2020-07-01T19:03:14Z">
                  <w:rPr>
                    <w:ins w:id="677" w:author="李勇 [2]" w:date="2020-07-01T16:04:49Z"/>
                    <w:rFonts w:hint="eastAsia"/>
                    <w:szCs w:val="21"/>
                  </w:rPr>
                </w:rPrChange>
              </w:rPr>
            </w:pPr>
            <w:ins w:id="678" w:author="李勇 [2]" w:date="2020-07-01T16:04:49Z">
              <w:r>
                <w:rPr>
                  <w:rFonts w:hint="eastAsia"/>
                  <w:color w:val="auto"/>
                  <w:szCs w:val="21"/>
                  <w:rPrChange w:id="679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滋味口感</w:t>
              </w:r>
            </w:ins>
          </w:p>
        </w:tc>
        <w:tc>
          <w:tcPr>
            <w:tcW w:w="6275" w:type="dxa"/>
            <w:gridSpan w:val="2"/>
            <w:noWrap w:val="0"/>
            <w:vAlign w:val="center"/>
            <w:tcPrChange w:id="680" w:author="李勇 [2]" w:date="2020-09-02T10:49:17Z">
              <w:tcPr>
                <w:tcW w:w="5291" w:type="dxa"/>
                <w:gridSpan w:val="2"/>
                <w:noWrap w:val="0"/>
                <w:vAlign w:val="center"/>
              </w:tcPr>
            </w:tcPrChange>
          </w:tcPr>
          <w:p>
            <w:pPr>
              <w:jc w:val="left"/>
              <w:rPr>
                <w:ins w:id="681" w:author="李勇 [2]" w:date="2020-07-01T16:04:49Z"/>
                <w:rFonts w:hint="eastAsia"/>
                <w:color w:val="auto"/>
                <w:szCs w:val="21"/>
                <w:rPrChange w:id="682" w:author="李勇 [2]" w:date="2020-09-10T16:11:35Z">
                  <w:rPr>
                    <w:ins w:id="683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  <w:ins w:id="684" w:author="李勇 [2]" w:date="2020-07-01T16:04:49Z">
              <w:r>
                <w:rPr>
                  <w:rFonts w:hint="eastAsia"/>
                  <w:color w:val="auto"/>
                  <w:szCs w:val="21"/>
                  <w:rPrChange w:id="685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具有本产品固有的香味，</w:t>
              </w:r>
            </w:ins>
            <w:ins w:id="687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88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口感酥脆，</w:t>
              </w:r>
            </w:ins>
            <w:ins w:id="690" w:author="李勇 [2]" w:date="2020-09-01T17:40:34Z">
              <w:r>
                <w:rPr>
                  <w:rFonts w:hint="eastAsia"/>
                  <w:color w:val="auto"/>
                  <w:szCs w:val="21"/>
                  <w:lang w:eastAsia="zh-CN"/>
                  <w:rPrChange w:id="691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无</w:t>
              </w:r>
            </w:ins>
            <w:ins w:id="693" w:author="李勇 [2]" w:date="2020-07-01T16:04:49Z">
              <w:r>
                <w:rPr>
                  <w:rFonts w:hint="eastAsia"/>
                  <w:color w:val="auto"/>
                  <w:szCs w:val="21"/>
                  <w:rPrChange w:id="694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哈喇味及其他异味</w:t>
              </w:r>
            </w:ins>
            <w:ins w:id="696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697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，</w:t>
              </w:r>
            </w:ins>
            <w:ins w:id="699" w:author="李勇 [2]" w:date="2020-07-01T16:04:49Z">
              <w:r>
                <w:rPr>
                  <w:rFonts w:hint="eastAsia"/>
                  <w:color w:val="auto"/>
                  <w:szCs w:val="21"/>
                  <w:rPrChange w:id="700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无霉</w:t>
              </w:r>
            </w:ins>
            <w:ins w:id="702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703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味</w:t>
              </w:r>
            </w:ins>
            <w:ins w:id="705" w:author="李勇 [2]" w:date="2020-07-01T16:04:49Z">
              <w:r>
                <w:rPr>
                  <w:rFonts w:hint="eastAsia"/>
                  <w:color w:val="auto"/>
                  <w:szCs w:val="21"/>
                  <w:rPrChange w:id="706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。</w:t>
              </w:r>
            </w:ins>
          </w:p>
        </w:tc>
        <w:tc>
          <w:tcPr>
            <w:tcW w:w="1214" w:type="dxa"/>
            <w:vMerge w:val="continue"/>
            <w:noWrap w:val="0"/>
            <w:vAlign w:val="center"/>
            <w:tcPrChange w:id="708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709" w:author="李勇 [2]" w:date="2020-07-01T16:04:49Z"/>
                <w:rFonts w:hint="eastAsia"/>
                <w:color w:val="auto"/>
                <w:szCs w:val="21"/>
                <w:rPrChange w:id="710" w:author="李勇 [2]" w:date="2020-09-10T16:11:35Z">
                  <w:rPr>
                    <w:ins w:id="711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713" w:author="李勇 [2]" w:date="2020-09-02T10:49:17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33" w:hRule="atLeast"/>
          <w:jc w:val="center"/>
          <w:ins w:id="712" w:author="李勇 [2]" w:date="2020-07-01T16:04:49Z"/>
          <w:trPrChange w:id="713" w:author="李勇 [2]" w:date="2020-09-02T10:49:17Z">
            <w:trPr>
              <w:trHeight w:val="447" w:hRule="atLeast"/>
              <w:jc w:val="center"/>
            </w:trPr>
          </w:trPrChange>
        </w:trPr>
        <w:tc>
          <w:tcPr>
            <w:tcW w:w="1076" w:type="dxa"/>
            <w:noWrap w:val="0"/>
            <w:vAlign w:val="center"/>
            <w:tcPrChange w:id="714" w:author="李勇 [2]" w:date="2020-09-02T10:49:17Z">
              <w:tcPr>
                <w:tcW w:w="1336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715" w:author="李勇 [2]" w:date="2020-07-01T16:04:49Z"/>
                <w:rFonts w:hint="eastAsia"/>
                <w:color w:val="auto"/>
                <w:szCs w:val="21"/>
                <w:rPrChange w:id="716" w:author="李勇 [2]" w:date="2020-07-01T19:03:14Z">
                  <w:rPr>
                    <w:ins w:id="717" w:author="李勇 [2]" w:date="2020-07-01T16:04:49Z"/>
                    <w:rFonts w:hint="eastAsia"/>
                    <w:szCs w:val="21"/>
                  </w:rPr>
                </w:rPrChange>
              </w:rPr>
            </w:pPr>
            <w:ins w:id="718" w:author="李勇 [2]" w:date="2020-07-01T16:04:49Z">
              <w:r>
                <w:rPr>
                  <w:rFonts w:hint="eastAsia"/>
                  <w:color w:val="auto"/>
                  <w:szCs w:val="21"/>
                  <w:rPrChange w:id="719" w:author="李勇 [2]" w:date="2020-07-01T19:03:14Z">
                    <w:rPr>
                      <w:rFonts w:hint="eastAsia"/>
                      <w:szCs w:val="21"/>
                    </w:rPr>
                  </w:rPrChange>
                </w:rPr>
                <w:t>杂   质</w:t>
              </w:r>
            </w:ins>
          </w:p>
        </w:tc>
        <w:tc>
          <w:tcPr>
            <w:tcW w:w="6275" w:type="dxa"/>
            <w:gridSpan w:val="2"/>
            <w:noWrap w:val="0"/>
            <w:vAlign w:val="center"/>
            <w:tcPrChange w:id="720" w:author="李勇 [2]" w:date="2020-09-02T10:49:17Z">
              <w:tcPr>
                <w:tcW w:w="5291" w:type="dxa"/>
                <w:gridSpan w:val="2"/>
                <w:noWrap w:val="0"/>
                <w:vAlign w:val="center"/>
              </w:tcPr>
            </w:tcPrChange>
          </w:tcPr>
          <w:p>
            <w:pPr>
              <w:jc w:val="left"/>
              <w:rPr>
                <w:ins w:id="721" w:author="李勇 [2]" w:date="2020-07-01T16:04:49Z"/>
                <w:rFonts w:hint="eastAsia"/>
                <w:color w:val="auto"/>
                <w:szCs w:val="21"/>
                <w:rPrChange w:id="722" w:author="李勇 [2]" w:date="2020-09-10T16:11:35Z">
                  <w:rPr>
                    <w:ins w:id="723" w:author="李勇 [2]" w:date="2020-07-01T16:04:49Z"/>
                    <w:rFonts w:hint="eastAsia"/>
                    <w:color w:val="000000"/>
                    <w:szCs w:val="21"/>
                  </w:rPr>
                </w:rPrChange>
              </w:rPr>
            </w:pPr>
            <w:ins w:id="724" w:author="李勇 [2]" w:date="2020-07-01T16:04:49Z">
              <w:r>
                <w:rPr>
                  <w:rFonts w:hint="eastAsia"/>
                  <w:color w:val="auto"/>
                  <w:szCs w:val="21"/>
                  <w:lang w:eastAsia="zh-CN"/>
                  <w:rPrChange w:id="725" w:author="李勇 [2]" w:date="2020-09-10T16:11:35Z">
                    <w:rPr>
                      <w:rFonts w:hint="eastAsia"/>
                      <w:color w:val="000000"/>
                      <w:szCs w:val="21"/>
                      <w:lang w:eastAsia="zh-CN"/>
                    </w:rPr>
                  </w:rPrChange>
                </w:rPr>
                <w:t>底部</w:t>
              </w:r>
            </w:ins>
            <w:ins w:id="727" w:author="李勇 [2]" w:date="2020-07-01T16:04:49Z">
              <w:r>
                <w:rPr>
                  <w:rFonts w:hint="eastAsia"/>
                  <w:color w:val="auto"/>
                  <w:szCs w:val="21"/>
                  <w:rPrChange w:id="728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无粘连馕坑或烤炉表面土</w:t>
              </w:r>
            </w:ins>
            <w:ins w:id="730" w:author="李勇 [2]" w:date="2020-07-01T19:03:51Z">
              <w:r>
                <w:rPr>
                  <w:rFonts w:hint="eastAsia"/>
                  <w:color w:val="auto"/>
                  <w:szCs w:val="21"/>
                  <w:lang w:eastAsia="zh-CN"/>
                </w:rPr>
                <w:t>、</w:t>
              </w:r>
            </w:ins>
            <w:ins w:id="731" w:author="李勇 [2]" w:date="2020-07-01T16:04:49Z">
              <w:r>
                <w:rPr>
                  <w:rFonts w:hint="eastAsia"/>
                  <w:color w:val="auto"/>
                  <w:szCs w:val="21"/>
                  <w:rPrChange w:id="732" w:author="李勇 [2]" w:date="2020-09-10T16:11:35Z">
                    <w:rPr>
                      <w:rFonts w:hint="eastAsia"/>
                      <w:color w:val="000000"/>
                      <w:szCs w:val="21"/>
                    </w:rPr>
                  </w:rPrChange>
                </w:rPr>
                <w:t>无粘连燃料碎屑，无肉眼可见杂质。</w:t>
              </w:r>
            </w:ins>
          </w:p>
        </w:tc>
        <w:tc>
          <w:tcPr>
            <w:tcW w:w="1214" w:type="dxa"/>
            <w:vMerge w:val="continue"/>
            <w:noWrap w:val="0"/>
            <w:vAlign w:val="center"/>
            <w:tcPrChange w:id="734" w:author="李勇 [2]" w:date="2020-09-02T10:49:17Z">
              <w:tcPr>
                <w:tcW w:w="5291" w:type="dxa"/>
                <w:noWrap w:val="0"/>
                <w:vAlign w:val="center"/>
              </w:tcPr>
            </w:tcPrChange>
          </w:tcPr>
          <w:p>
            <w:pPr>
              <w:jc w:val="left"/>
              <w:rPr>
                <w:ins w:id="735" w:author="李勇 [2]" w:date="2020-07-01T16:04:49Z"/>
                <w:rFonts w:hint="eastAsia"/>
                <w:color w:val="auto"/>
                <w:szCs w:val="21"/>
                <w:lang w:eastAsia="zh-CN"/>
                <w:rPrChange w:id="736" w:author="李勇 [2]" w:date="2020-09-10T16:11:35Z">
                  <w:rPr>
                    <w:ins w:id="737" w:author="李勇 [2]" w:date="2020-07-01T16:04:49Z"/>
                    <w:rFonts w:hint="eastAsia"/>
                    <w:color w:val="000000"/>
                    <w:szCs w:val="21"/>
                    <w:lang w:eastAsia="zh-CN"/>
                  </w:rPr>
                </w:rPrChange>
              </w:rPr>
            </w:pPr>
          </w:p>
        </w:tc>
      </w:tr>
    </w:tbl>
    <w:p>
      <w:pPr>
        <w:pStyle w:val="52"/>
        <w:rPr>
          <w:del w:id="738" w:author="李勇 [2]" w:date="2020-07-01T19:02:34Z"/>
          <w:rFonts w:hint="default"/>
          <w:color w:val="auto"/>
          <w:szCs w:val="20"/>
          <w:rPrChange w:id="739" w:author="李勇 [2]" w:date="2020-07-01T19:03:14Z">
            <w:rPr>
              <w:del w:id="740" w:author="李勇 [2]" w:date="2020-07-01T19:02:34Z"/>
              <w:rFonts w:hint="eastAsia"/>
              <w:szCs w:val="22"/>
            </w:rPr>
          </w:rPrChange>
        </w:rPr>
      </w:pPr>
    </w:p>
    <w:tbl>
      <w:tblPr>
        <w:tblStyle w:val="3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516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741" w:author="李勇 [2]" w:date="2020-07-01T16:04:55Z"/>
        </w:trPr>
        <w:tc>
          <w:tcPr>
            <w:tcW w:w="1336" w:type="dxa"/>
            <w:noWrap w:val="0"/>
            <w:vAlign w:val="center"/>
          </w:tcPr>
          <w:p>
            <w:pPr>
              <w:jc w:val="center"/>
              <w:rPr>
                <w:del w:id="742" w:author="李勇 [2]" w:date="2020-07-01T16:04:55Z"/>
                <w:color w:val="auto"/>
                <w:szCs w:val="21"/>
                <w:rPrChange w:id="743" w:author="李勇" w:date="2020-07-01T11:49:00Z">
                  <w:rPr>
                    <w:del w:id="744" w:author="李勇 [2]" w:date="2020-07-01T16:04:55Z"/>
                    <w:szCs w:val="21"/>
                  </w:rPr>
                </w:rPrChange>
              </w:rPr>
            </w:pPr>
            <w:del w:id="745" w:author="李勇 [2]" w:date="2020-07-01T16:04:55Z">
              <w:r>
                <w:rPr>
                  <w:rFonts w:hint="eastAsia"/>
                  <w:color w:val="auto"/>
                  <w:szCs w:val="21"/>
                  <w:rPrChange w:id="746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项目</w:delText>
              </w:r>
            </w:del>
          </w:p>
        </w:tc>
        <w:tc>
          <w:tcPr>
            <w:tcW w:w="7186" w:type="dxa"/>
            <w:gridSpan w:val="2"/>
            <w:noWrap w:val="0"/>
            <w:vAlign w:val="center"/>
          </w:tcPr>
          <w:p>
            <w:pPr>
              <w:jc w:val="center"/>
              <w:rPr>
                <w:del w:id="747" w:author="李勇 [2]" w:date="2020-07-01T16:04:55Z"/>
                <w:color w:val="auto"/>
                <w:szCs w:val="21"/>
                <w:rPrChange w:id="748" w:author="李勇" w:date="2020-07-01T11:49:00Z">
                  <w:rPr>
                    <w:del w:id="749" w:author="李勇 [2]" w:date="2020-07-01T16:04:55Z"/>
                    <w:szCs w:val="21"/>
                  </w:rPr>
                </w:rPrChange>
              </w:rPr>
            </w:pPr>
            <w:del w:id="750" w:author="李勇 [2]" w:date="2020-07-01T16:04:55Z">
              <w:r>
                <w:rPr>
                  <w:rFonts w:hint="eastAsia"/>
                  <w:color w:val="auto"/>
                  <w:szCs w:val="21"/>
                  <w:rPrChange w:id="751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指标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752" w:author="李勇 [2]" w:date="2020-07-01T16:04:55Z"/>
        </w:trPr>
        <w:tc>
          <w:tcPr>
            <w:tcW w:w="1336" w:type="dxa"/>
            <w:noWrap w:val="0"/>
            <w:vAlign w:val="center"/>
          </w:tcPr>
          <w:p>
            <w:pPr>
              <w:jc w:val="center"/>
              <w:rPr>
                <w:del w:id="753" w:author="李勇 [2]" w:date="2020-07-01T16:04:55Z"/>
                <w:color w:val="auto"/>
                <w:szCs w:val="21"/>
                <w:rPrChange w:id="754" w:author="李勇" w:date="2020-07-01T11:49:00Z">
                  <w:rPr>
                    <w:del w:id="755" w:author="李勇 [2]" w:date="2020-07-01T16:04:55Z"/>
                    <w:szCs w:val="21"/>
                  </w:rPr>
                </w:rPrChange>
              </w:rPr>
            </w:pPr>
            <w:del w:id="756" w:author="李勇 [2]" w:date="2020-07-01T16:04:55Z">
              <w:r>
                <w:rPr>
                  <w:rFonts w:hint="eastAsia"/>
                  <w:color w:val="auto"/>
                  <w:szCs w:val="21"/>
                  <w:rPrChange w:id="757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形   态</w:delText>
              </w:r>
            </w:del>
          </w:p>
        </w:tc>
        <w:tc>
          <w:tcPr>
            <w:tcW w:w="7186" w:type="dxa"/>
            <w:gridSpan w:val="2"/>
            <w:noWrap w:val="0"/>
            <w:vAlign w:val="center"/>
          </w:tcPr>
          <w:p>
            <w:pPr>
              <w:jc w:val="left"/>
              <w:rPr>
                <w:del w:id="758" w:author="李勇 [2]" w:date="2020-07-01T16:04:55Z"/>
                <w:color w:val="auto"/>
                <w:szCs w:val="21"/>
                <w:rPrChange w:id="759" w:author="李勇" w:date="2020-07-01T11:49:00Z">
                  <w:rPr>
                    <w:del w:id="760" w:author="李勇 [2]" w:date="2020-07-01T16:04:55Z"/>
                    <w:szCs w:val="21"/>
                  </w:rPr>
                </w:rPrChange>
              </w:rPr>
            </w:pPr>
            <w:del w:id="761" w:author="李勇 [2]" w:date="2020-07-01T16:04:55Z">
              <w:r>
                <w:rPr>
                  <w:rFonts w:hint="eastAsia"/>
                  <w:color w:val="auto"/>
                  <w:szCs w:val="21"/>
                  <w:rPrChange w:id="762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外形整齐，轮廓分明，花纹清晰，底部平整，无霉变，无变形，具有该品种应有的形态特征。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763" w:author="李勇 [2]" w:date="2020-07-01T16:04:55Z"/>
        </w:trPr>
        <w:tc>
          <w:tcPr>
            <w:tcW w:w="1336" w:type="dxa"/>
            <w:noWrap w:val="0"/>
            <w:vAlign w:val="center"/>
          </w:tcPr>
          <w:p>
            <w:pPr>
              <w:jc w:val="center"/>
              <w:rPr>
                <w:del w:id="764" w:author="李勇 [2]" w:date="2020-07-01T16:04:55Z"/>
                <w:rFonts w:hint="eastAsia"/>
                <w:color w:val="auto"/>
                <w:szCs w:val="21"/>
                <w:rPrChange w:id="765" w:author="李勇" w:date="2020-07-01T11:49:00Z">
                  <w:rPr>
                    <w:del w:id="766" w:author="李勇 [2]" w:date="2020-07-01T16:04:55Z"/>
                    <w:rFonts w:hint="eastAsia"/>
                    <w:szCs w:val="21"/>
                  </w:rPr>
                </w:rPrChange>
              </w:rPr>
            </w:pPr>
            <w:del w:id="767" w:author="李勇 [2]" w:date="2020-07-01T16:04:55Z">
              <w:r>
                <w:rPr>
                  <w:rFonts w:hint="eastAsia"/>
                  <w:color w:val="auto"/>
                  <w:szCs w:val="21"/>
                  <w:rPrChange w:id="768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色   泽</w:delText>
              </w:r>
            </w:del>
          </w:p>
        </w:tc>
        <w:tc>
          <w:tcPr>
            <w:tcW w:w="7186" w:type="dxa"/>
            <w:gridSpan w:val="2"/>
            <w:noWrap w:val="0"/>
            <w:vAlign w:val="center"/>
          </w:tcPr>
          <w:p>
            <w:pPr>
              <w:jc w:val="left"/>
              <w:rPr>
                <w:del w:id="769" w:author="李勇 [2]" w:date="2020-07-01T16:04:55Z"/>
                <w:rFonts w:hint="eastAsia"/>
                <w:color w:val="auto"/>
                <w:szCs w:val="21"/>
                <w:rPrChange w:id="770" w:author="李勇" w:date="2020-07-01T11:49:00Z">
                  <w:rPr>
                    <w:del w:id="771" w:author="李勇 [2]" w:date="2020-07-01T16:04:55Z"/>
                    <w:rFonts w:hint="eastAsia"/>
                    <w:szCs w:val="21"/>
                  </w:rPr>
                </w:rPrChange>
              </w:rPr>
            </w:pPr>
            <w:del w:id="772" w:author="李勇 [2]" w:date="2020-07-01T16:04:55Z">
              <w:r>
                <w:rPr>
                  <w:rFonts w:hint="eastAsia"/>
                  <w:color w:val="auto"/>
                  <w:szCs w:val="21"/>
                  <w:rPrChange w:id="773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表面色泽基本均匀，具有固有的色泽，无焦、生现象。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774" w:author="李勇 [2]" w:date="2020-07-01T16:04:55Z"/>
        </w:trPr>
        <w:tc>
          <w:tcPr>
            <w:tcW w:w="1336" w:type="dxa"/>
            <w:vMerge w:val="restart"/>
            <w:noWrap w:val="0"/>
            <w:vAlign w:val="center"/>
          </w:tcPr>
          <w:p>
            <w:pPr>
              <w:jc w:val="center"/>
              <w:rPr>
                <w:del w:id="775" w:author="李勇 [2]" w:date="2020-07-01T16:04:55Z"/>
                <w:color w:val="auto"/>
                <w:szCs w:val="21"/>
                <w:rPrChange w:id="776" w:author="李勇" w:date="2020-07-01T11:49:00Z">
                  <w:rPr>
                    <w:del w:id="777" w:author="李勇 [2]" w:date="2020-07-01T16:04:55Z"/>
                    <w:szCs w:val="21"/>
                  </w:rPr>
                </w:rPrChange>
              </w:rPr>
            </w:pPr>
            <w:del w:id="778" w:author="李勇 [2]" w:date="2020-07-01T16:04:55Z">
              <w:r>
                <w:rPr>
                  <w:rFonts w:hint="eastAsia"/>
                  <w:color w:val="auto"/>
                  <w:szCs w:val="21"/>
                  <w:rPrChange w:id="779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组</w:delText>
              </w:r>
            </w:del>
            <w:ins w:id="780" w:author="gyb1" w:date="2020-06-26T10:32:00Z">
              <w:del w:id="781" w:author="李勇 [2]" w:date="2020-07-01T16:04:55Z">
                <w:r>
                  <w:rPr>
                    <w:rFonts w:hint="eastAsia"/>
                    <w:color w:val="auto"/>
                    <w:szCs w:val="21"/>
                    <w:rPrChange w:id="782" w:author="李勇" w:date="2020-07-01T11:49:00Z">
                      <w:rPr>
                        <w:rFonts w:hint="eastAsia"/>
                        <w:szCs w:val="21"/>
                      </w:rPr>
                    </w:rPrChange>
                  </w:rPr>
                  <w:delText xml:space="preserve"> </w:delText>
                </w:r>
              </w:del>
            </w:ins>
            <w:del w:id="783" w:author="李勇 [2]" w:date="2020-07-01T16:04:55Z">
              <w:r>
                <w:rPr>
                  <w:rFonts w:hint="eastAsia"/>
                  <w:color w:val="auto"/>
                  <w:szCs w:val="21"/>
                  <w:rPrChange w:id="784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织</w:delText>
              </w:r>
            </w:del>
          </w:p>
        </w:tc>
        <w:tc>
          <w:tcPr>
            <w:tcW w:w="1516" w:type="dxa"/>
            <w:noWrap w:val="0"/>
            <w:vAlign w:val="center"/>
          </w:tcPr>
          <w:p>
            <w:pPr>
              <w:jc w:val="left"/>
              <w:rPr>
                <w:del w:id="785" w:author="李勇 [2]" w:date="2020-07-01T16:04:55Z"/>
                <w:rFonts w:hint="eastAsia"/>
                <w:color w:val="auto"/>
                <w:szCs w:val="21"/>
                <w:rPrChange w:id="786" w:author="李勇" w:date="2020-07-01T11:49:00Z">
                  <w:rPr>
                    <w:del w:id="787" w:author="李勇 [2]" w:date="2020-07-01T16:04:55Z"/>
                    <w:rFonts w:hint="eastAsia"/>
                    <w:szCs w:val="21"/>
                  </w:rPr>
                </w:rPrChange>
              </w:rPr>
            </w:pPr>
            <w:del w:id="788" w:author="李勇 [2]" w:date="2020-07-01T16:04:55Z">
              <w:r>
                <w:rPr>
                  <w:rFonts w:hint="eastAsia"/>
                  <w:color w:val="auto"/>
                  <w:szCs w:val="21"/>
                  <w:rPrChange w:id="789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含乳类</w:delText>
              </w:r>
            </w:del>
          </w:p>
        </w:tc>
        <w:tc>
          <w:tcPr>
            <w:tcW w:w="5670" w:type="dxa"/>
            <w:noWrap w:val="0"/>
            <w:vAlign w:val="center"/>
          </w:tcPr>
          <w:p>
            <w:pPr>
              <w:jc w:val="left"/>
              <w:rPr>
                <w:del w:id="790" w:author="李勇 [2]" w:date="2020-07-01T16:04:55Z"/>
                <w:rFonts w:hint="eastAsia"/>
                <w:color w:val="auto"/>
                <w:szCs w:val="21"/>
                <w:rPrChange w:id="791" w:author="李勇" w:date="2020-07-01T11:49:00Z">
                  <w:rPr>
                    <w:del w:id="792" w:author="李勇 [2]" w:date="2020-07-01T16:04:55Z"/>
                    <w:rFonts w:hint="eastAsia"/>
                    <w:szCs w:val="21"/>
                  </w:rPr>
                </w:rPrChange>
              </w:rPr>
            </w:pPr>
            <w:del w:id="793" w:author="李勇 [2]" w:date="2020-07-01T16:04:55Z">
              <w:r>
                <w:rPr>
                  <w:rFonts w:hint="eastAsia"/>
                  <w:color w:val="auto"/>
                  <w:szCs w:val="21"/>
                  <w:rPrChange w:id="794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无夹生，无硬块，具有该品种应有的组织特征。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795" w:author="李勇 [2]" w:date="2020-07-01T16:04:55Z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jc w:val="center"/>
              <w:rPr>
                <w:del w:id="796" w:author="李勇 [2]" w:date="2020-07-01T16:04:55Z"/>
                <w:color w:val="auto"/>
                <w:szCs w:val="21"/>
                <w:rPrChange w:id="797" w:author="李勇" w:date="2020-07-01T11:49:00Z">
                  <w:rPr>
                    <w:del w:id="798" w:author="李勇 [2]" w:date="2020-07-01T16:04:55Z"/>
                    <w:szCs w:val="21"/>
                  </w:rPr>
                </w:rPrChange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left"/>
              <w:rPr>
                <w:del w:id="799" w:author="李勇 [2]" w:date="2020-07-01T16:04:55Z"/>
                <w:rFonts w:hint="eastAsia"/>
                <w:color w:val="auto"/>
                <w:szCs w:val="21"/>
                <w:rPrChange w:id="800" w:author="李勇" w:date="2020-07-01T11:49:00Z">
                  <w:rPr>
                    <w:del w:id="801" w:author="李勇 [2]" w:date="2020-07-01T16:04:55Z"/>
                    <w:rFonts w:hint="eastAsia"/>
                    <w:szCs w:val="21"/>
                  </w:rPr>
                </w:rPrChange>
              </w:rPr>
            </w:pPr>
            <w:del w:id="802" w:author="李勇 [2]" w:date="2020-07-01T16:04:55Z">
              <w:r>
                <w:rPr>
                  <w:rFonts w:hint="eastAsia"/>
                  <w:color w:val="auto"/>
                  <w:szCs w:val="21"/>
                  <w:rPrChange w:id="803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含蔬菜类</w:delText>
              </w:r>
            </w:del>
          </w:p>
        </w:tc>
        <w:tc>
          <w:tcPr>
            <w:tcW w:w="5670" w:type="dxa"/>
            <w:noWrap w:val="0"/>
            <w:vAlign w:val="center"/>
          </w:tcPr>
          <w:p>
            <w:pPr>
              <w:jc w:val="left"/>
              <w:rPr>
                <w:del w:id="804" w:author="李勇 [2]" w:date="2020-07-01T16:04:55Z"/>
                <w:rFonts w:hint="eastAsia"/>
                <w:color w:val="auto"/>
                <w:szCs w:val="21"/>
                <w:rPrChange w:id="805" w:author="李勇" w:date="2020-07-01T11:49:00Z">
                  <w:rPr>
                    <w:del w:id="806" w:author="李勇 [2]" w:date="2020-07-01T16:04:55Z"/>
                    <w:rFonts w:hint="eastAsia"/>
                    <w:szCs w:val="21"/>
                  </w:rPr>
                </w:rPrChange>
              </w:rPr>
            </w:pPr>
            <w:del w:id="807" w:author="李勇 [2]" w:date="2020-07-01T16:04:55Z">
              <w:r>
                <w:rPr>
                  <w:rFonts w:hint="eastAsia"/>
                  <w:color w:val="auto"/>
                  <w:szCs w:val="21"/>
                  <w:rPrChange w:id="808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无不均匀颗粒，无夹生，无硬块。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809" w:author="李勇 [2]" w:date="2020-07-01T16:04:55Z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jc w:val="center"/>
              <w:rPr>
                <w:del w:id="810" w:author="李勇 [2]" w:date="2020-07-01T16:04:55Z"/>
                <w:color w:val="auto"/>
                <w:szCs w:val="21"/>
                <w:rPrChange w:id="811" w:author="李勇" w:date="2020-07-01T11:49:00Z">
                  <w:rPr>
                    <w:del w:id="812" w:author="李勇 [2]" w:date="2020-07-01T16:04:55Z"/>
                    <w:szCs w:val="21"/>
                  </w:rPr>
                </w:rPrChange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left"/>
              <w:rPr>
                <w:del w:id="813" w:author="李勇 [2]" w:date="2020-07-01T16:04:55Z"/>
                <w:rFonts w:hint="eastAsia"/>
                <w:color w:val="auto"/>
                <w:szCs w:val="21"/>
                <w:rPrChange w:id="814" w:author="李勇" w:date="2020-07-01T11:49:00Z">
                  <w:rPr>
                    <w:del w:id="815" w:author="李勇 [2]" w:date="2020-07-01T16:04:55Z"/>
                    <w:rFonts w:hint="eastAsia"/>
                    <w:szCs w:val="21"/>
                  </w:rPr>
                </w:rPrChange>
              </w:rPr>
            </w:pPr>
            <w:del w:id="816" w:author="李勇 [2]" w:date="2020-07-01T16:04:55Z">
              <w:r>
                <w:rPr>
                  <w:rFonts w:hint="eastAsia"/>
                  <w:color w:val="auto"/>
                  <w:szCs w:val="21"/>
                  <w:rPrChange w:id="817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含酱类</w:delText>
              </w:r>
            </w:del>
          </w:p>
        </w:tc>
        <w:tc>
          <w:tcPr>
            <w:tcW w:w="5670" w:type="dxa"/>
            <w:noWrap w:val="0"/>
            <w:vAlign w:val="center"/>
          </w:tcPr>
          <w:p>
            <w:pPr>
              <w:jc w:val="left"/>
              <w:rPr>
                <w:del w:id="818" w:author="李勇 [2]" w:date="2020-07-01T16:04:55Z"/>
                <w:rFonts w:hint="eastAsia"/>
                <w:color w:val="auto"/>
                <w:szCs w:val="21"/>
                <w:rPrChange w:id="819" w:author="李勇" w:date="2020-07-01T11:49:00Z">
                  <w:rPr>
                    <w:del w:id="820" w:author="李勇 [2]" w:date="2020-07-01T16:04:55Z"/>
                    <w:rFonts w:hint="eastAsia"/>
                    <w:szCs w:val="21"/>
                  </w:rPr>
                </w:rPrChange>
              </w:rPr>
            </w:pPr>
            <w:del w:id="821" w:author="李勇 [2]" w:date="2020-07-01T16:04:55Z">
              <w:r>
                <w:rPr>
                  <w:rFonts w:hint="eastAsia"/>
                  <w:color w:val="auto"/>
                  <w:szCs w:val="21"/>
                  <w:rPrChange w:id="822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酱料细腻无僵颗，无夹生，无硬块。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823" w:author="李勇 [2]" w:date="2020-07-01T16:04:55Z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jc w:val="center"/>
              <w:rPr>
                <w:del w:id="824" w:author="李勇 [2]" w:date="2020-07-01T16:04:55Z"/>
                <w:color w:val="auto"/>
                <w:szCs w:val="21"/>
                <w:rPrChange w:id="825" w:author="李勇" w:date="2020-07-01T11:49:00Z">
                  <w:rPr>
                    <w:del w:id="826" w:author="李勇 [2]" w:date="2020-07-01T16:04:55Z"/>
                    <w:szCs w:val="21"/>
                  </w:rPr>
                </w:rPrChange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left"/>
              <w:rPr>
                <w:del w:id="827" w:author="李勇 [2]" w:date="2020-07-01T16:04:55Z"/>
                <w:rFonts w:hint="eastAsia"/>
                <w:color w:val="auto"/>
                <w:szCs w:val="21"/>
                <w:rPrChange w:id="828" w:author="李勇" w:date="2020-07-01T11:49:00Z">
                  <w:rPr>
                    <w:del w:id="829" w:author="李勇 [2]" w:date="2020-07-01T16:04:55Z"/>
                    <w:rFonts w:hint="eastAsia"/>
                    <w:szCs w:val="21"/>
                  </w:rPr>
                </w:rPrChange>
              </w:rPr>
            </w:pPr>
            <w:del w:id="830" w:author="李勇 [2]" w:date="2020-07-01T16:04:55Z">
              <w:r>
                <w:rPr>
                  <w:rFonts w:hint="eastAsia"/>
                  <w:color w:val="auto"/>
                  <w:szCs w:val="21"/>
                  <w:rPrChange w:id="831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含干果、坚果及籽类</w:delText>
              </w:r>
            </w:del>
          </w:p>
        </w:tc>
        <w:tc>
          <w:tcPr>
            <w:tcW w:w="5670" w:type="dxa"/>
            <w:noWrap w:val="0"/>
            <w:vAlign w:val="center"/>
          </w:tcPr>
          <w:p>
            <w:pPr>
              <w:jc w:val="left"/>
              <w:rPr>
                <w:del w:id="832" w:author="李勇 [2]" w:date="2020-07-01T16:04:55Z"/>
                <w:color w:val="auto"/>
                <w:szCs w:val="21"/>
                <w:rPrChange w:id="833" w:author="李勇" w:date="2020-07-01T11:49:00Z">
                  <w:rPr>
                    <w:del w:id="834" w:author="李勇 [2]" w:date="2020-07-01T16:04:55Z"/>
                    <w:szCs w:val="21"/>
                  </w:rPr>
                </w:rPrChange>
              </w:rPr>
            </w:pPr>
            <w:del w:id="835" w:author="李勇 [2]" w:date="2020-07-01T16:04:55Z">
              <w:r>
                <w:rPr>
                  <w:rFonts w:hint="eastAsia"/>
                  <w:color w:val="auto"/>
                  <w:szCs w:val="21"/>
                  <w:rPrChange w:id="836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颗粒大小适中，无夹生，无硬块。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837" w:author="李勇 [2]" w:date="2020-07-01T16:04:55Z"/>
        </w:trPr>
        <w:tc>
          <w:tcPr>
            <w:tcW w:w="1336" w:type="dxa"/>
            <w:vMerge w:val="continue"/>
            <w:noWrap w:val="0"/>
            <w:vAlign w:val="center"/>
          </w:tcPr>
          <w:p>
            <w:pPr>
              <w:jc w:val="center"/>
              <w:rPr>
                <w:del w:id="838" w:author="李勇 [2]" w:date="2020-07-01T16:04:55Z"/>
                <w:color w:val="auto"/>
                <w:szCs w:val="21"/>
                <w:rPrChange w:id="839" w:author="李勇" w:date="2020-07-01T11:49:00Z">
                  <w:rPr>
                    <w:del w:id="840" w:author="李勇 [2]" w:date="2020-07-01T16:04:55Z"/>
                    <w:szCs w:val="21"/>
                  </w:rPr>
                </w:rPrChange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jc w:val="left"/>
              <w:rPr>
                <w:del w:id="841" w:author="李勇 [2]" w:date="2020-07-01T16:04:55Z"/>
                <w:rFonts w:hint="eastAsia"/>
                <w:color w:val="auto"/>
                <w:szCs w:val="21"/>
                <w:rPrChange w:id="842" w:author="李勇" w:date="2020-07-01T11:49:00Z">
                  <w:rPr>
                    <w:del w:id="843" w:author="李勇 [2]" w:date="2020-07-01T16:04:55Z"/>
                    <w:rFonts w:hint="eastAsia"/>
                    <w:szCs w:val="21"/>
                  </w:rPr>
                </w:rPrChange>
              </w:rPr>
            </w:pPr>
            <w:del w:id="844" w:author="李勇 [2]" w:date="2020-07-01T16:04:55Z">
              <w:r>
                <w:rPr>
                  <w:rFonts w:hint="eastAsia"/>
                  <w:color w:val="auto"/>
                  <w:szCs w:val="21"/>
                  <w:rPrChange w:id="845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其他类（不含肉及肉制品）</w:delText>
              </w:r>
            </w:del>
          </w:p>
        </w:tc>
        <w:tc>
          <w:tcPr>
            <w:tcW w:w="5670" w:type="dxa"/>
            <w:noWrap w:val="0"/>
            <w:vAlign w:val="center"/>
          </w:tcPr>
          <w:p>
            <w:pPr>
              <w:jc w:val="left"/>
              <w:rPr>
                <w:del w:id="846" w:author="李勇 [2]" w:date="2020-07-01T16:04:55Z"/>
                <w:rFonts w:hint="eastAsia"/>
                <w:color w:val="auto"/>
                <w:szCs w:val="21"/>
                <w:rPrChange w:id="847" w:author="李勇" w:date="2020-07-01T11:49:00Z">
                  <w:rPr>
                    <w:del w:id="848" w:author="李勇 [2]" w:date="2020-07-01T16:04:55Z"/>
                    <w:rFonts w:hint="eastAsia"/>
                    <w:szCs w:val="21"/>
                  </w:rPr>
                </w:rPrChange>
              </w:rPr>
            </w:pPr>
            <w:del w:id="849" w:author="李勇 [2]" w:date="2020-07-01T16:04:55Z">
              <w:r>
                <w:rPr>
                  <w:rFonts w:hint="eastAsia"/>
                  <w:color w:val="auto"/>
                  <w:szCs w:val="21"/>
                  <w:rPrChange w:id="850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具有该品种应有的组织特征。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851" w:author="李勇 [2]" w:date="2020-07-01T16:04:55Z"/>
        </w:trPr>
        <w:tc>
          <w:tcPr>
            <w:tcW w:w="1336" w:type="dxa"/>
            <w:noWrap w:val="0"/>
            <w:vAlign w:val="center"/>
          </w:tcPr>
          <w:p>
            <w:pPr>
              <w:jc w:val="center"/>
              <w:rPr>
                <w:del w:id="852" w:author="李勇 [2]" w:date="2020-07-01T16:04:55Z"/>
                <w:rFonts w:hint="eastAsia"/>
                <w:color w:val="auto"/>
                <w:szCs w:val="21"/>
                <w:rPrChange w:id="853" w:author="李勇" w:date="2020-07-01T11:49:00Z">
                  <w:rPr>
                    <w:del w:id="854" w:author="李勇 [2]" w:date="2020-07-01T16:04:55Z"/>
                    <w:rFonts w:hint="eastAsia"/>
                    <w:szCs w:val="21"/>
                  </w:rPr>
                </w:rPrChange>
              </w:rPr>
            </w:pPr>
            <w:del w:id="855" w:author="李勇 [2]" w:date="2020-07-01T16:04:55Z">
              <w:r>
                <w:rPr>
                  <w:rFonts w:hint="eastAsia"/>
                  <w:color w:val="auto"/>
                  <w:szCs w:val="21"/>
                  <w:rPrChange w:id="856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滋味口感</w:delText>
              </w:r>
            </w:del>
          </w:p>
        </w:tc>
        <w:tc>
          <w:tcPr>
            <w:tcW w:w="7186" w:type="dxa"/>
            <w:gridSpan w:val="2"/>
            <w:noWrap w:val="0"/>
            <w:vAlign w:val="center"/>
          </w:tcPr>
          <w:p>
            <w:pPr>
              <w:jc w:val="left"/>
              <w:rPr>
                <w:del w:id="857" w:author="李勇 [2]" w:date="2020-07-01T16:04:55Z"/>
                <w:rFonts w:hint="eastAsia"/>
                <w:color w:val="auto"/>
                <w:szCs w:val="21"/>
                <w:rPrChange w:id="858" w:author="李勇" w:date="2020-07-01T11:49:00Z">
                  <w:rPr>
                    <w:del w:id="859" w:author="李勇 [2]" w:date="2020-07-01T16:04:55Z"/>
                    <w:rFonts w:hint="eastAsia"/>
                    <w:szCs w:val="21"/>
                  </w:rPr>
                </w:rPrChange>
              </w:rPr>
            </w:pPr>
            <w:del w:id="860" w:author="李勇 [2]" w:date="2020-07-01T16:04:55Z">
              <w:r>
                <w:rPr>
                  <w:rFonts w:hint="eastAsia"/>
                  <w:color w:val="auto"/>
                  <w:szCs w:val="21"/>
                  <w:rPrChange w:id="861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具有本产品固有的香味，无霉变、哈喇味及其他异味。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  <w:del w:id="862" w:author="李勇 [2]" w:date="2020-07-01T16:04:55Z"/>
        </w:trPr>
        <w:tc>
          <w:tcPr>
            <w:tcW w:w="1336" w:type="dxa"/>
            <w:noWrap w:val="0"/>
            <w:vAlign w:val="center"/>
          </w:tcPr>
          <w:p>
            <w:pPr>
              <w:jc w:val="center"/>
              <w:rPr>
                <w:del w:id="863" w:author="李勇 [2]" w:date="2020-07-01T16:04:55Z"/>
                <w:rFonts w:hint="eastAsia"/>
                <w:color w:val="auto"/>
                <w:szCs w:val="21"/>
                <w:rPrChange w:id="864" w:author="李勇" w:date="2020-07-01T11:49:00Z">
                  <w:rPr>
                    <w:del w:id="865" w:author="李勇 [2]" w:date="2020-07-01T16:04:55Z"/>
                    <w:rFonts w:hint="eastAsia"/>
                    <w:szCs w:val="21"/>
                  </w:rPr>
                </w:rPrChange>
              </w:rPr>
            </w:pPr>
            <w:del w:id="866" w:author="李勇 [2]" w:date="2020-07-01T16:04:55Z">
              <w:r>
                <w:rPr>
                  <w:rFonts w:hint="eastAsia"/>
                  <w:color w:val="auto"/>
                  <w:szCs w:val="21"/>
                  <w:rPrChange w:id="867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杂   质</w:delText>
              </w:r>
            </w:del>
          </w:p>
        </w:tc>
        <w:tc>
          <w:tcPr>
            <w:tcW w:w="7186" w:type="dxa"/>
            <w:gridSpan w:val="2"/>
            <w:noWrap w:val="0"/>
            <w:vAlign w:val="center"/>
          </w:tcPr>
          <w:p>
            <w:pPr>
              <w:jc w:val="left"/>
              <w:rPr>
                <w:del w:id="868" w:author="李勇 [2]" w:date="2020-07-01T16:04:55Z"/>
                <w:rFonts w:hint="eastAsia"/>
                <w:color w:val="auto"/>
                <w:szCs w:val="21"/>
                <w:rPrChange w:id="869" w:author="李勇" w:date="2020-07-01T11:49:00Z">
                  <w:rPr>
                    <w:del w:id="870" w:author="李勇 [2]" w:date="2020-07-01T16:04:55Z"/>
                    <w:rFonts w:hint="eastAsia"/>
                    <w:szCs w:val="21"/>
                  </w:rPr>
                </w:rPrChange>
              </w:rPr>
            </w:pPr>
            <w:del w:id="871" w:author="李勇 [2]" w:date="2020-07-01T16:04:55Z">
              <w:r>
                <w:rPr>
                  <w:rFonts w:hint="eastAsia"/>
                  <w:color w:val="auto"/>
                  <w:szCs w:val="21"/>
                  <w:rPrChange w:id="872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>无粘连馕坑或烤炉表面土，无粘连燃料碎屑，无焦黑和肉眼可见杂质。</w:delText>
              </w:r>
            </w:del>
          </w:p>
        </w:tc>
      </w:tr>
    </w:tbl>
    <w:p>
      <w:pPr>
        <w:pStyle w:val="59"/>
        <w:numPr>
          <w:numberingChange w:id="873" w:author="gyb1" w:date="2020-06-26T17:34:00Z" w:original="%1:1:255:_%2:4:0:.%3:4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874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875" w:author="李勇" w:date="2020-07-01T11:49:00Z">
            <w:rPr>
              <w:rFonts w:hint="eastAsia" w:ascii="Times New Roman"/>
              <w:szCs w:val="21"/>
            </w:rPr>
          </w:rPrChange>
        </w:rPr>
        <w:t>理化指标</w:t>
      </w:r>
      <w:r>
        <w:rPr>
          <w:rFonts w:hint="eastAsia" w:ascii="Times New Roman"/>
          <w:color w:val="auto"/>
          <w:szCs w:val="21"/>
          <w:rPrChange w:id="876" w:author="李勇" w:date="2020-07-01T11:49:00Z">
            <w:rPr>
              <w:rFonts w:hint="eastAsia" w:ascii="Times New Roman"/>
              <w:szCs w:val="21"/>
            </w:rPr>
          </w:rPrChange>
        </w:rPr>
        <w:commentReference w:id="0"/>
      </w:r>
    </w:p>
    <w:p>
      <w:pPr>
        <w:pStyle w:val="71"/>
        <w:numPr>
          <w:ilvl w:val="3"/>
          <w:numId w:val="0"/>
        </w:numPr>
        <w:spacing w:line="360" w:lineRule="auto"/>
        <w:ind w:left="-105" w:leftChars="-50" w:firstLine="420" w:firstLineChars="200"/>
        <w:rPr>
          <w:rFonts w:hint="eastAsia"/>
          <w:color w:val="auto"/>
          <w:szCs w:val="21"/>
          <w:rPrChange w:id="877" w:author="李勇" w:date="2020-07-01T11:49:00Z">
            <w:rPr>
              <w:rFonts w:hint="eastAsia"/>
              <w:szCs w:val="21"/>
            </w:rPr>
          </w:rPrChange>
        </w:rPr>
      </w:pPr>
      <w:r>
        <w:rPr>
          <w:rFonts w:hint="eastAsia"/>
          <w:color w:val="auto"/>
          <w:szCs w:val="21"/>
          <w:rPrChange w:id="878" w:author="李勇" w:date="2020-07-01T11:49:00Z">
            <w:rPr>
              <w:rFonts w:hint="eastAsia"/>
              <w:szCs w:val="21"/>
            </w:rPr>
          </w:rPrChange>
        </w:rPr>
        <w:t>应符合表2的规定</w:t>
      </w:r>
    </w:p>
    <w:p>
      <w:pPr>
        <w:pStyle w:val="90"/>
        <w:numPr>
          <w:ilvl w:val="0"/>
          <w:numId w:val="0"/>
        </w:numPr>
        <w:spacing w:line="360" w:lineRule="auto"/>
        <w:ind w:left="3885"/>
        <w:jc w:val="both"/>
        <w:rPr>
          <w:rFonts w:hint="eastAsia"/>
          <w:color w:val="auto"/>
          <w:szCs w:val="22"/>
          <w:rPrChange w:id="879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1"/>
          <w:rPrChange w:id="880" w:author="李勇" w:date="2020-07-01T11:49:00Z">
            <w:rPr>
              <w:rFonts w:hint="eastAsia"/>
              <w:szCs w:val="21"/>
            </w:rPr>
          </w:rPrChange>
        </w:rPr>
        <w:t xml:space="preserve">表2  </w:t>
      </w:r>
      <w:r>
        <w:rPr>
          <w:rFonts w:hint="eastAsia"/>
          <w:color w:val="auto"/>
          <w:szCs w:val="22"/>
          <w:rPrChange w:id="881" w:author="李勇" w:date="2020-07-01T11:49:00Z">
            <w:rPr>
              <w:rFonts w:hint="eastAsia"/>
              <w:szCs w:val="22"/>
            </w:rPr>
          </w:rPrChange>
        </w:rPr>
        <w:t xml:space="preserve"> 理化指标</w:t>
      </w:r>
    </w:p>
    <w:tbl>
      <w:tblPr>
        <w:tblStyle w:val="33"/>
        <w:tblW w:w="8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PrChange w:id="882" w:author="李勇 [2]" w:date="2020-09-02T10:39:18Z">
          <w:tblPr>
            <w:tblStyle w:val="33"/>
            <w:tblW w:w="10399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</w:tblPrChange>
      </w:tblPr>
      <w:tblGrid>
        <w:gridCol w:w="3652"/>
        <w:gridCol w:w="2742"/>
        <w:gridCol w:w="2195"/>
        <w:tblGridChange w:id="883">
          <w:tblGrid>
            <w:gridCol w:w="4261"/>
            <w:gridCol w:w="3069"/>
            <w:gridCol w:w="306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84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5" w:hRule="atLeast"/>
          <w:jc w:val="center"/>
          <w:trPrChange w:id="884" w:author="李勇 [2]" w:date="2020-09-02T10:39:18Z">
            <w:trPr>
              <w:trHeight w:val="37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885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886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887" w:author="李勇" w:date="2020-07-01T11:49:00Z">
                  <w:rPr>
                    <w:rFonts w:hint="eastAsia"/>
                    <w:szCs w:val="21"/>
                  </w:rPr>
                </w:rPrChange>
              </w:rPr>
              <w:t>项目</w:t>
            </w:r>
          </w:p>
        </w:tc>
        <w:tc>
          <w:tcPr>
            <w:tcW w:w="2742" w:type="dxa"/>
            <w:noWrap w:val="0"/>
            <w:vAlign w:val="center"/>
            <w:tcPrChange w:id="888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889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890" w:author="李勇" w:date="2020-07-01T11:49:00Z">
                  <w:rPr>
                    <w:rFonts w:hint="eastAsia"/>
                    <w:szCs w:val="21"/>
                  </w:rPr>
                </w:rPrChange>
              </w:rPr>
              <w:t>指标</w:t>
            </w:r>
          </w:p>
        </w:tc>
        <w:tc>
          <w:tcPr>
            <w:tcW w:w="2195" w:type="dxa"/>
            <w:noWrap w:val="0"/>
            <w:vAlign w:val="center"/>
            <w:tcPrChange w:id="891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ins w:id="892" w:author="李勇 [2]" w:date="2020-09-02T10:39:32Z">
              <w:r>
                <w:rPr>
                  <w:rFonts w:hint="eastAsia"/>
                  <w:color w:val="auto"/>
                  <w:szCs w:val="21"/>
                  <w:lang w:eastAsia="zh-CN"/>
                </w:rPr>
                <w:t>检验方法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893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5" w:hRule="atLeast"/>
          <w:jc w:val="center"/>
          <w:trPrChange w:id="893" w:author="李勇 [2]" w:date="2020-09-02T10:39:18Z">
            <w:trPr>
              <w:trHeight w:val="37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894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  <w:rPrChange w:id="895" w:author="李勇" w:date="2020-07-01T11:49:00Z">
                  <w:rPr>
                    <w:rFonts w:hint="eastAsia"/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896" w:author="李勇" w:date="2020-07-01T11:49:00Z">
                  <w:rPr>
                    <w:rFonts w:hint="eastAsia"/>
                    <w:szCs w:val="21"/>
                  </w:rPr>
                </w:rPrChange>
              </w:rPr>
              <w:t>酸价（以脂肪计）</w:t>
            </w:r>
            <w:r>
              <w:rPr>
                <w:rFonts w:hint="eastAsia"/>
                <w:color w:val="auto"/>
                <w:szCs w:val="21"/>
                <w:vertAlign w:val="superscript"/>
                <w:rPrChange w:id="897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a</w:t>
            </w:r>
            <w:r>
              <w:rPr>
                <w:rFonts w:hint="eastAsia"/>
                <w:color w:val="auto"/>
                <w:szCs w:val="21"/>
                <w:rPrChange w:id="898" w:author="李勇" w:date="2020-07-01T11:49:00Z">
                  <w:rPr>
                    <w:rFonts w:hint="eastAsia"/>
                    <w:szCs w:val="21"/>
                  </w:rPr>
                </w:rPrChange>
              </w:rPr>
              <w:t>（KOH）/(mg/g)  ≤</w:t>
            </w:r>
          </w:p>
        </w:tc>
        <w:tc>
          <w:tcPr>
            <w:tcW w:w="2742" w:type="dxa"/>
            <w:noWrap w:val="0"/>
            <w:vAlign w:val="center"/>
            <w:tcPrChange w:id="899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szCs w:val="21"/>
                <w:rPrChange w:id="900" w:author="李勇" w:date="2020-07-01T11:49:00Z">
                  <w:rPr>
                    <w:rFonts w:hint="eastAsia"/>
                    <w:szCs w:val="21"/>
                  </w:rPr>
                </w:rPrChange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  <w:rPrChange w:id="901" w:author="李勇" w:date="2020-07-01T11:49:00Z">
                  <w:rPr>
                    <w:rFonts w:hint="eastAsia"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  <w:t>5</w:t>
            </w:r>
          </w:p>
        </w:tc>
        <w:tc>
          <w:tcPr>
            <w:tcW w:w="2195" w:type="dxa"/>
            <w:noWrap w:val="0"/>
            <w:vAlign w:val="center"/>
            <w:tcPrChange w:id="902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ins w:id="903" w:author="李勇 [2]" w:date="2020-09-02T10:43:54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04" w:author="李勇 [2]" w:date="2020-09-10T16:11:35Z">
                    <w:rPr>
                      <w:color w:val="FF0000"/>
                    </w:rPr>
                  </w:rPrChange>
                </w:rPr>
                <w:t>GB 5009.</w:t>
              </w:r>
            </w:ins>
            <w:ins w:id="906" w:author="李勇 [2]" w:date="2020-09-02T10:43:54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07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227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09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5" w:hRule="atLeast"/>
          <w:jc w:val="center"/>
          <w:trPrChange w:id="909" w:author="李勇 [2]" w:date="2020-09-02T10:39:18Z">
            <w:trPr>
              <w:trHeight w:val="37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910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  <w:rPrChange w:id="911" w:author="李勇" w:date="2020-07-01T11:49:00Z">
                  <w:rPr>
                    <w:rFonts w:hint="eastAsia"/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912" w:author="李勇" w:date="2020-07-01T11:49:00Z">
                  <w:rPr>
                    <w:rFonts w:hint="eastAsia"/>
                    <w:szCs w:val="21"/>
                  </w:rPr>
                </w:rPrChange>
              </w:rPr>
              <w:t>过氧化值（以脂肪计）</w:t>
            </w:r>
            <w:r>
              <w:rPr>
                <w:rFonts w:hint="eastAsia"/>
                <w:color w:val="auto"/>
                <w:szCs w:val="21"/>
                <w:vertAlign w:val="superscript"/>
                <w:rPrChange w:id="913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a</w:t>
            </w:r>
            <w:r>
              <w:rPr>
                <w:rFonts w:hint="eastAsia"/>
                <w:color w:val="auto"/>
                <w:szCs w:val="21"/>
                <w:rPrChange w:id="914" w:author="李勇" w:date="2020-07-01T11:49:00Z">
                  <w:rPr>
                    <w:rFonts w:hint="eastAsia"/>
                    <w:szCs w:val="21"/>
                  </w:rPr>
                </w:rPrChange>
              </w:rPr>
              <w:t>/(g/100g)    ≤</w:t>
            </w:r>
          </w:p>
        </w:tc>
        <w:tc>
          <w:tcPr>
            <w:tcW w:w="2742" w:type="dxa"/>
            <w:noWrap w:val="0"/>
            <w:vAlign w:val="center"/>
            <w:tcPrChange w:id="915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  <w:rPrChange w:id="916" w:author="李勇" w:date="2020-07-01T11:49:00Z">
                  <w:rPr>
                    <w:rFonts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  <w:rPrChange w:id="917" w:author="李勇" w:date="2020-07-01T11:49:00Z">
                  <w:rPr>
                    <w:rFonts w:hint="eastAsia"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  <w:t>0.25</w:t>
            </w:r>
          </w:p>
        </w:tc>
        <w:tc>
          <w:tcPr>
            <w:tcW w:w="2195" w:type="dxa"/>
            <w:noWrap w:val="0"/>
            <w:vAlign w:val="center"/>
            <w:tcPrChange w:id="918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ins w:id="919" w:author="李勇 [2]" w:date="2020-09-02T10:44:06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20" w:author="李勇 [2]" w:date="2020-09-10T16:11:35Z">
                    <w:rPr>
                      <w:color w:val="FF0000"/>
                    </w:rPr>
                  </w:rPrChange>
                </w:rPr>
                <w:t>GB 5009.</w:t>
              </w:r>
            </w:ins>
            <w:ins w:id="922" w:author="李勇 [2]" w:date="2020-09-02T10:44:06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23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229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25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5" w:hRule="atLeast"/>
          <w:jc w:val="center"/>
          <w:trPrChange w:id="925" w:author="李勇 [2]" w:date="2020-09-02T10:39:18Z">
            <w:trPr>
              <w:trHeight w:val="37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926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rPr>
                <w:rFonts w:hint="eastAsia"/>
                <w:color w:val="auto"/>
                <w:szCs w:val="21"/>
                <w:rPrChange w:id="927" w:author="李勇" w:date="2020-07-01T11:49:00Z">
                  <w:rPr>
                    <w:rFonts w:hint="eastAsia"/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928" w:author="李勇" w:date="2020-07-01T11:49:00Z">
                  <w:rPr>
                    <w:rFonts w:hint="eastAsia"/>
                    <w:szCs w:val="21"/>
                  </w:rPr>
                </w:rPrChange>
              </w:rPr>
              <w:t xml:space="preserve">  铝的残留量</w:t>
            </w:r>
          </w:p>
          <w:p>
            <w:pPr>
              <w:jc w:val="center"/>
              <w:rPr>
                <w:color w:val="auto"/>
                <w:szCs w:val="21"/>
                <w:rPrChange w:id="929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930" w:author="李勇" w:date="2020-07-01T11:49:00Z">
                  <w:rPr>
                    <w:rFonts w:hint="eastAsia"/>
                    <w:szCs w:val="21"/>
                  </w:rPr>
                </w:rPrChange>
              </w:rPr>
              <w:t xml:space="preserve">（干样品，以Al计）/（mg/kg）    ≤     </w:t>
            </w:r>
          </w:p>
        </w:tc>
        <w:tc>
          <w:tcPr>
            <w:tcW w:w="2742" w:type="dxa"/>
            <w:noWrap w:val="0"/>
            <w:vAlign w:val="center"/>
            <w:tcPrChange w:id="931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22"/>
                <w:szCs w:val="22"/>
                <w:lang w:bidi="ar"/>
                <w:rPrChange w:id="932" w:author="李勇" w:date="2020-07-01T11:49:00Z">
                  <w:rPr>
                    <w:rFonts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  <w:rPrChange w:id="933" w:author="李勇" w:date="2020-07-01T11:49:00Z">
                  <w:rPr>
                    <w:rFonts w:hint="eastAsia"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  <w:t>100</w:t>
            </w:r>
          </w:p>
        </w:tc>
        <w:tc>
          <w:tcPr>
            <w:tcW w:w="2195" w:type="dxa"/>
            <w:noWrap w:val="0"/>
            <w:vAlign w:val="center"/>
            <w:tcPrChange w:id="934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ins w:id="935" w:author="李勇 [2]" w:date="2020-09-02T10:44:48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36" w:author="李勇 [2]" w:date="2020-09-10T16:11:35Z">
                    <w:rPr>
                      <w:color w:val="FF0000"/>
                    </w:rPr>
                  </w:rPrChange>
                </w:rPr>
                <w:t>GB 5009.</w:t>
              </w:r>
            </w:ins>
            <w:ins w:id="938" w:author="李勇 [2]" w:date="2020-09-02T10:44:48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39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182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41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75" w:hRule="atLeast"/>
          <w:jc w:val="center"/>
          <w:trPrChange w:id="941" w:author="李勇 [2]" w:date="2020-09-02T10:39:18Z">
            <w:trPr>
              <w:trHeight w:val="37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942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943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944" w:author="李勇" w:date="2020-07-01T11:49:00Z">
                  <w:rPr>
                    <w:rFonts w:hint="eastAsia"/>
                    <w:szCs w:val="21"/>
                  </w:rPr>
                </w:rPrChange>
              </w:rPr>
              <w:t>铅（以Pb计）/（mg/kg）          ≤</w:t>
            </w:r>
          </w:p>
        </w:tc>
        <w:tc>
          <w:tcPr>
            <w:tcW w:w="2742" w:type="dxa"/>
            <w:noWrap w:val="0"/>
            <w:vAlign w:val="center"/>
            <w:tcPrChange w:id="945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  <w:rPrChange w:id="946" w:author="李勇" w:date="2020-07-01T11:49:00Z">
                  <w:rPr>
                    <w:rFonts w:hint="eastAsia"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  <w:rPrChange w:id="947" w:author="李勇" w:date="2020-07-01T11:49:00Z">
                  <w:rPr>
                    <w:rFonts w:hint="eastAsia" w:ascii="宋体" w:hAnsi="宋体" w:cs="宋体"/>
                    <w:kern w:val="0"/>
                    <w:sz w:val="22"/>
                    <w:szCs w:val="22"/>
                    <w:lang w:bidi="ar"/>
                  </w:rPr>
                </w:rPrChange>
              </w:rPr>
              <w:t>0.5</w:t>
            </w:r>
          </w:p>
        </w:tc>
        <w:tc>
          <w:tcPr>
            <w:tcW w:w="2195" w:type="dxa"/>
            <w:noWrap w:val="0"/>
            <w:vAlign w:val="center"/>
            <w:tcPrChange w:id="948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bidi="ar"/>
              </w:rPr>
            </w:pPr>
            <w:ins w:id="949" w:author="李勇 [2]" w:date="2020-09-02T10:44:59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950" w:author="李勇 [2]" w:date="2020-09-10T16:11:35Z">
                    <w:rPr>
                      <w:color w:val="FF0000"/>
                    </w:rPr>
                  </w:rPrChange>
                </w:rPr>
                <w:t>GB 5009.12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952" w:author="李勇 [2]" w:date="2020-09-02T10:39:1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1595" w:hRule="atLeast"/>
          <w:jc w:val="center"/>
          <w:trPrChange w:id="952" w:author="李勇 [2]" w:date="2020-09-02T10:39:18Z">
            <w:trPr>
              <w:trHeight w:val="1595" w:hRule="atLeast"/>
              <w:jc w:val="center"/>
            </w:trPr>
          </w:trPrChange>
        </w:trPr>
        <w:tc>
          <w:tcPr>
            <w:tcW w:w="3652" w:type="dxa"/>
            <w:noWrap w:val="0"/>
            <w:vAlign w:val="center"/>
            <w:tcPrChange w:id="953" w:author="李勇 [2]" w:date="2020-09-02T10:39:18Z">
              <w:tcPr>
                <w:tcW w:w="4261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ins w:id="954" w:author="李勇" w:date="2020-07-01T11:33:00Z"/>
                <w:rFonts w:hint="eastAsia"/>
                <w:color w:val="auto"/>
                <w:szCs w:val="21"/>
                <w:rPrChange w:id="955" w:author="李勇" w:date="2020-07-01T11:49:00Z">
                  <w:rPr>
                    <w:ins w:id="956" w:author="李勇" w:date="2020-07-01T11:33:00Z"/>
                    <w:rFonts w:hint="eastAsia"/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957" w:author="李勇" w:date="2020-07-01T11:49:00Z">
                  <w:rPr>
                    <w:rFonts w:hint="eastAsia"/>
                    <w:szCs w:val="21"/>
                  </w:rPr>
                </w:rPrChange>
              </w:rPr>
              <w:t>黄曲霉毒素B</w:t>
            </w:r>
            <w:r>
              <w:rPr>
                <w:rFonts w:hint="eastAsia"/>
                <w:color w:val="auto"/>
                <w:szCs w:val="21"/>
                <w:vertAlign w:val="subscript"/>
                <w:rPrChange w:id="958" w:author="李勇" w:date="2020-07-01T11:49:00Z">
                  <w:rPr>
                    <w:rFonts w:hint="eastAsia"/>
                    <w:szCs w:val="21"/>
                    <w:vertAlign w:val="subscript"/>
                  </w:rPr>
                </w:rPrChange>
              </w:rPr>
              <w:t>1</w:t>
            </w:r>
            <w:ins w:id="959" w:author="李勇" w:date="2020-07-01T11:41:00Z">
              <w:r>
                <w:rPr>
                  <w:rFonts w:hint="eastAsia"/>
                  <w:color w:val="auto"/>
                  <w:szCs w:val="21"/>
                  <w:vertAlign w:val="superscript"/>
                  <w:lang w:val="en-US" w:eastAsia="zh-CN"/>
                  <w:rPrChange w:id="960" w:author="李勇" w:date="2020-07-01T11:49:00Z">
                    <w:rPr>
                      <w:rFonts w:hint="eastAsia"/>
                      <w:szCs w:val="21"/>
                      <w:vertAlign w:val="superscript"/>
                      <w:lang w:val="en-US" w:eastAsia="zh-CN"/>
                    </w:rPr>
                  </w:rPrChange>
                </w:rPr>
                <w:t xml:space="preserve"> </w:t>
              </w:r>
            </w:ins>
            <w:ins w:id="961" w:author="李勇" w:date="2020-07-01T11:44:00Z">
              <w:r>
                <w:rPr>
                  <w:rFonts w:hint="eastAsia"/>
                  <w:color w:val="auto"/>
                  <w:szCs w:val="21"/>
                  <w:vertAlign w:val="superscript"/>
                  <w:lang w:val="en-US" w:eastAsia="zh-CN"/>
                  <w:rPrChange w:id="962" w:author="李勇" w:date="2020-07-01T11:49:00Z">
                    <w:rPr>
                      <w:rFonts w:hint="eastAsia"/>
                      <w:szCs w:val="21"/>
                      <w:vertAlign w:val="superscript"/>
                      <w:lang w:val="en-US" w:eastAsia="zh-CN"/>
                    </w:rPr>
                  </w:rPrChange>
                </w:rPr>
                <w:t>b</w:t>
              </w:r>
            </w:ins>
            <w:r>
              <w:rPr>
                <w:rFonts w:hint="eastAsia"/>
                <w:color w:val="auto"/>
                <w:szCs w:val="21"/>
                <w:rPrChange w:id="963" w:author="李勇" w:date="2020-07-01T11:49:00Z">
                  <w:rPr>
                    <w:rFonts w:hint="eastAsia"/>
                    <w:szCs w:val="21"/>
                  </w:rPr>
                </w:rPrChange>
              </w:rPr>
              <w:t>/（μg/kg）</w:t>
            </w:r>
            <w:del w:id="964" w:author="李勇 [2]" w:date="2020-09-09T15:34:27Z">
              <w:r>
                <w:rPr>
                  <w:rFonts w:hint="eastAsia"/>
                  <w:color w:val="auto"/>
                  <w:szCs w:val="21"/>
                  <w:rPrChange w:id="965" w:author="李勇" w:date="2020-07-01T11:49:00Z">
                    <w:rPr>
                      <w:rFonts w:hint="eastAsia"/>
                      <w:szCs w:val="21"/>
                    </w:rPr>
                  </w:rPrChange>
                </w:rPr>
                <w:delText xml:space="preserve"> </w:delText>
              </w:r>
            </w:del>
            <w:r>
              <w:rPr>
                <w:rFonts w:hint="eastAsia"/>
                <w:color w:val="auto"/>
                <w:szCs w:val="21"/>
                <w:rPrChange w:id="966" w:author="李勇" w:date="2020-07-01T11:49:00Z">
                  <w:rPr>
                    <w:rFonts w:hint="eastAsia"/>
                    <w:szCs w:val="21"/>
                  </w:rPr>
                </w:rPrChange>
              </w:rPr>
              <w:t xml:space="preserve">         ≤</w:t>
            </w:r>
          </w:p>
          <w:p>
            <w:pPr>
              <w:jc w:val="both"/>
              <w:rPr>
                <w:ins w:id="967" w:author="李勇" w:date="2020-07-01T11:35:00Z"/>
                <w:rFonts w:hint="eastAsia"/>
                <w:color w:val="auto"/>
                <w:sz w:val="18"/>
                <w:szCs w:val="22"/>
                <w:rPrChange w:id="968" w:author="李勇" w:date="2020-07-01T11:49:00Z">
                  <w:rPr>
                    <w:ins w:id="969" w:author="李勇" w:date="2020-07-01T11:35:00Z"/>
                    <w:rFonts w:hint="eastAsia"/>
                    <w:sz w:val="18"/>
                    <w:szCs w:val="22"/>
                  </w:rPr>
                </w:rPrChange>
              </w:rPr>
            </w:pPr>
            <w:ins w:id="970" w:author="李勇" w:date="2020-07-01T11:35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971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 xml:space="preserve">     </w:t>
              </w:r>
            </w:ins>
            <w:ins w:id="972" w:author="李勇" w:date="2020-07-01T11:33:00Z">
              <w:r>
                <w:rPr>
                  <w:rFonts w:hint="eastAsia"/>
                  <w:color w:val="auto"/>
                  <w:sz w:val="18"/>
                  <w:szCs w:val="22"/>
                  <w:rPrChange w:id="973" w:author="李勇" w:date="2020-07-01T11:49:00Z">
                    <w:rPr>
                      <w:rFonts w:hint="eastAsia"/>
                      <w:sz w:val="18"/>
                      <w:szCs w:val="22"/>
                    </w:rPr>
                  </w:rPrChange>
                </w:rPr>
                <w:t>玉米、玉米面（渣、片）及玉米制品</w:t>
              </w:r>
            </w:ins>
          </w:p>
          <w:p>
            <w:pPr>
              <w:jc w:val="both"/>
              <w:rPr>
                <w:ins w:id="974" w:author="李勇" w:date="2020-07-01T11:33:00Z"/>
                <w:rFonts w:hint="eastAsia"/>
                <w:color w:val="auto"/>
                <w:sz w:val="18"/>
                <w:szCs w:val="22"/>
                <w:rPrChange w:id="975" w:author="李勇" w:date="2020-07-01T11:49:00Z">
                  <w:rPr>
                    <w:ins w:id="976" w:author="李勇" w:date="2020-07-01T11:33:00Z"/>
                    <w:rFonts w:hint="eastAsia"/>
                    <w:sz w:val="18"/>
                    <w:szCs w:val="22"/>
                  </w:rPr>
                </w:rPrChange>
              </w:rPr>
            </w:pPr>
            <w:ins w:id="977" w:author="李勇" w:date="2020-07-01T11:35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978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 xml:space="preserve">     </w:t>
              </w:r>
            </w:ins>
            <w:ins w:id="979" w:author="李勇" w:date="2020-07-01T11:34:00Z">
              <w:r>
                <w:rPr>
                  <w:rFonts w:hint="eastAsia"/>
                  <w:color w:val="auto"/>
                  <w:sz w:val="18"/>
                  <w:szCs w:val="22"/>
                  <w:rPrChange w:id="980" w:author="李勇" w:date="2020-07-01T11:49:00Z">
                    <w:rPr>
                      <w:rFonts w:hint="eastAsia"/>
                      <w:sz w:val="18"/>
                      <w:szCs w:val="22"/>
                    </w:rPr>
                  </w:rPrChange>
                </w:rPr>
                <w:t>花生及其制品</w:t>
              </w:r>
            </w:ins>
          </w:p>
          <w:p>
            <w:pPr>
              <w:jc w:val="both"/>
              <w:rPr>
                <w:ins w:id="981" w:author="李勇" w:date="2020-07-01T11:35:00Z"/>
                <w:rFonts w:hint="eastAsia"/>
                <w:color w:val="auto"/>
                <w:sz w:val="18"/>
                <w:szCs w:val="22"/>
                <w:rPrChange w:id="982" w:author="李勇" w:date="2020-07-01T11:49:00Z">
                  <w:rPr>
                    <w:ins w:id="983" w:author="李勇" w:date="2020-07-01T11:35:00Z"/>
                    <w:rFonts w:hint="eastAsia"/>
                    <w:sz w:val="18"/>
                    <w:szCs w:val="22"/>
                  </w:rPr>
                </w:rPrChange>
              </w:rPr>
            </w:pPr>
            <w:ins w:id="984" w:author="李勇" w:date="2020-07-01T11:35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985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 xml:space="preserve">      </w:t>
              </w:r>
            </w:ins>
            <w:ins w:id="986" w:author="李勇" w:date="2020-07-01T11:33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987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 xml:space="preserve"> </w:t>
              </w:r>
            </w:ins>
            <w:ins w:id="988" w:author="李勇" w:date="2020-07-01T11:33:00Z">
              <w:r>
                <w:rPr>
                  <w:rFonts w:hint="eastAsia"/>
                  <w:color w:val="auto"/>
                  <w:sz w:val="18"/>
                  <w:szCs w:val="22"/>
                  <w:rPrChange w:id="989" w:author="李勇" w:date="2020-07-01T11:49:00Z">
                    <w:rPr>
                      <w:rFonts w:hint="eastAsia"/>
                      <w:sz w:val="18"/>
                      <w:szCs w:val="22"/>
                    </w:rPr>
                  </w:rPrChange>
                </w:rPr>
                <w:t>小麦粉、麦片、其他去壳谷物</w:t>
              </w:r>
            </w:ins>
          </w:p>
          <w:p>
            <w:pPr>
              <w:jc w:val="both"/>
              <w:rPr>
                <w:rFonts w:hint="eastAsia"/>
                <w:color w:val="auto"/>
                <w:sz w:val="18"/>
                <w:szCs w:val="22"/>
                <w:rPrChange w:id="990" w:author="李勇" w:date="2020-07-01T11:49:00Z">
                  <w:rPr>
                    <w:rFonts w:hint="eastAsia"/>
                    <w:sz w:val="18"/>
                    <w:szCs w:val="22"/>
                  </w:rPr>
                </w:rPrChange>
              </w:rPr>
            </w:pPr>
            <w:ins w:id="991" w:author="李勇" w:date="2020-07-01T11:35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992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 xml:space="preserve">       </w:t>
              </w:r>
            </w:ins>
            <w:ins w:id="993" w:author="李勇" w:date="2020-07-01T11:35:00Z">
              <w:r>
                <w:rPr>
                  <w:rFonts w:hint="eastAsia"/>
                  <w:color w:val="auto"/>
                  <w:sz w:val="18"/>
                  <w:szCs w:val="22"/>
                  <w:rPrChange w:id="994" w:author="李勇" w:date="2020-07-01T11:49:00Z">
                    <w:rPr>
                      <w:rFonts w:hint="eastAsia"/>
                      <w:sz w:val="18"/>
                      <w:szCs w:val="22"/>
                    </w:rPr>
                  </w:rPrChange>
                </w:rPr>
                <w:t>其他熟制坚果及籽类</w:t>
              </w:r>
            </w:ins>
          </w:p>
        </w:tc>
        <w:tc>
          <w:tcPr>
            <w:tcW w:w="2742" w:type="dxa"/>
            <w:noWrap w:val="0"/>
            <w:vAlign w:val="center"/>
            <w:tcPrChange w:id="995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ins w:id="996" w:author="李勇" w:date="2020-07-01T11:41:00Z"/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  <w:rPrChange w:id="997" w:author="李勇" w:date="2020-07-01T11:49:00Z">
                  <w:rPr>
                    <w:ins w:id="998" w:author="李勇" w:date="2020-07-01T11:41:00Z"/>
                    <w:rFonts w:hint="eastAsia" w:ascii="宋体" w:hAnsi="宋体" w:cs="宋体"/>
                    <w:kern w:val="0"/>
                    <w:sz w:val="22"/>
                    <w:szCs w:val="22"/>
                    <w:lang w:val="en-US" w:eastAsia="zh-CN" w:bidi="ar"/>
                  </w:rPr>
                </w:rPrChange>
              </w:rPr>
            </w:pPr>
            <w:ins w:id="999" w:author="李勇" w:date="2020-07-01T11:41:00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val="en-US" w:eastAsia="zh-CN" w:bidi="ar"/>
                  <w:rPrChange w:id="1000" w:author="李勇" w:date="2020-07-01T11:49:00Z"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 w:bidi="ar"/>
                    </w:rPr>
                  </w:rPrChange>
                </w:rPr>
                <w:t xml:space="preserve"> </w:t>
              </w:r>
            </w:ins>
          </w:p>
          <w:p>
            <w:pPr>
              <w:widowControl/>
              <w:jc w:val="center"/>
              <w:textAlignment w:val="center"/>
              <w:rPr>
                <w:ins w:id="1001" w:author="李勇" w:date="2020-07-01T11:34:00Z"/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  <w:rPrChange w:id="1002" w:author="李勇" w:date="2020-07-01T11:49:00Z">
                  <w:rPr>
                    <w:ins w:id="1003" w:author="李勇" w:date="2020-07-01T11:34:00Z"/>
                    <w:rFonts w:hint="eastAsia" w:ascii="宋体" w:hAnsi="宋体" w:cs="宋体"/>
                    <w:kern w:val="0"/>
                    <w:sz w:val="22"/>
                    <w:szCs w:val="22"/>
                    <w:lang w:val="en-US" w:eastAsia="zh-CN" w:bidi="ar"/>
                  </w:rPr>
                </w:rPrChange>
              </w:rPr>
            </w:pPr>
            <w:ins w:id="1004" w:author="李勇" w:date="2020-07-01T11:33:00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val="en-US" w:eastAsia="zh-CN" w:bidi="ar"/>
                  <w:rPrChange w:id="1005" w:author="李勇" w:date="2020-07-01T11:49:00Z"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 w:bidi="ar"/>
                    </w:rPr>
                  </w:rPrChange>
                </w:rPr>
                <w:t>20</w:t>
              </w:r>
            </w:ins>
          </w:p>
          <w:p>
            <w:pPr>
              <w:widowControl/>
              <w:jc w:val="center"/>
              <w:textAlignment w:val="center"/>
              <w:rPr>
                <w:ins w:id="1006" w:author="李勇" w:date="2020-07-01T11:33:00Z"/>
                <w:rFonts w:hint="default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  <w:rPrChange w:id="1007" w:author="李勇" w:date="2020-07-01T11:49:00Z">
                  <w:rPr>
                    <w:ins w:id="1008" w:author="李勇" w:date="2020-07-01T11:33:00Z"/>
                    <w:rFonts w:hint="default" w:ascii="宋体" w:hAnsi="宋体" w:cs="宋体"/>
                    <w:kern w:val="0"/>
                    <w:sz w:val="22"/>
                    <w:szCs w:val="22"/>
                    <w:lang w:val="en-US" w:eastAsia="zh-CN" w:bidi="ar"/>
                  </w:rPr>
                </w:rPrChange>
              </w:rPr>
            </w:pPr>
            <w:ins w:id="1009" w:author="李勇" w:date="2020-07-01T11:34:00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val="en-US" w:eastAsia="zh-CN" w:bidi="ar"/>
                  <w:rPrChange w:id="1010" w:author="李勇" w:date="2020-07-01T11:49:00Z"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 w:bidi="ar"/>
                    </w:rPr>
                  </w:rPrChange>
                </w:rPr>
                <w:t>20</w:t>
              </w:r>
            </w:ins>
          </w:p>
          <w:p>
            <w:pPr>
              <w:widowControl/>
              <w:jc w:val="center"/>
              <w:textAlignment w:val="center"/>
              <w:rPr>
                <w:ins w:id="1011" w:author="李勇" w:date="2020-07-01T11:35:00Z"/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  <w:rPrChange w:id="1012" w:author="李勇" w:date="2020-07-01T11:49:00Z">
                  <w:rPr>
                    <w:ins w:id="1013" w:author="李勇" w:date="2020-07-01T11:35:00Z"/>
                    <w:rFonts w:hint="eastAsia" w:ascii="宋体" w:hAnsi="宋体" w:cs="宋体"/>
                    <w:kern w:val="0"/>
                    <w:sz w:val="22"/>
                    <w:szCs w:val="22"/>
                    <w:lang w:val="en-US" w:eastAsia="zh-CN" w:bidi="ar"/>
                  </w:rPr>
                </w:rPrChange>
              </w:rPr>
            </w:pPr>
            <w:ins w:id="1014" w:author="李勇" w:date="2020-07-01T11:33:00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val="en-US" w:eastAsia="zh-CN" w:bidi="ar"/>
                  <w:rPrChange w:id="1015" w:author="李勇" w:date="2020-07-01T11:49:00Z"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 w:bidi="ar"/>
                    </w:rPr>
                  </w:rPrChange>
                </w:rPr>
                <w:t>5.0</w:t>
              </w:r>
            </w:ins>
          </w:p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  <w:rPrChange w:id="1016" w:author="李勇" w:date="2020-07-01T11:49:00Z">
                  <w:rPr>
                    <w:rFonts w:hint="default" w:ascii="宋体" w:hAnsi="宋体" w:cs="宋体"/>
                    <w:kern w:val="0"/>
                    <w:sz w:val="22"/>
                    <w:szCs w:val="22"/>
                    <w:lang w:val="en-US" w:eastAsia="zh-CN" w:bidi="ar"/>
                  </w:rPr>
                </w:rPrChange>
              </w:rPr>
            </w:pPr>
            <w:ins w:id="1017" w:author="李勇" w:date="2020-07-01T11:35:00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val="en-US" w:eastAsia="zh-CN" w:bidi="ar"/>
                  <w:rPrChange w:id="1018" w:author="李勇" w:date="2020-07-01T11:49:00Z"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 w:bidi="ar"/>
                    </w:rPr>
                  </w:rPrChange>
                </w:rPr>
                <w:t>5.0</w:t>
              </w:r>
            </w:ins>
          </w:p>
        </w:tc>
        <w:tc>
          <w:tcPr>
            <w:tcW w:w="2195" w:type="dxa"/>
            <w:noWrap w:val="0"/>
            <w:vAlign w:val="center"/>
            <w:tcPrChange w:id="1019" w:author="李勇 [2]" w:date="2020-09-02T10:39:18Z">
              <w:tcPr>
                <w:tcW w:w="3069" w:type="dxa"/>
                <w:noWrap w:val="0"/>
                <w:vAlign w:val="center"/>
              </w:tcPr>
            </w:tcPrChange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ins w:id="1020" w:author="李勇 [2]" w:date="2020-09-02T10:45:09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1021" w:author="李勇 [2]" w:date="2020-09-10T16:11:35Z">
                    <w:rPr>
                      <w:color w:val="FF0000"/>
                    </w:rPr>
                  </w:rPrChange>
                </w:rPr>
                <w:t>GB 5009.</w:t>
              </w:r>
            </w:ins>
            <w:ins w:id="1023" w:author="李勇 [2]" w:date="2020-09-02T10:45:09Z">
              <w:r>
                <w:rPr>
                  <w:rFonts w:hint="eastAsia" w:ascii="宋体" w:hAnsi="宋体" w:cs="宋体"/>
                  <w:color w:val="auto"/>
                  <w:kern w:val="0"/>
                  <w:sz w:val="22"/>
                  <w:szCs w:val="22"/>
                  <w:lang w:bidi="ar"/>
                  <w:rPrChange w:id="1024" w:author="李勇 [2]" w:date="2020-09-10T16:11:35Z">
                    <w:rPr>
                      <w:rFonts w:hint="eastAsia"/>
                      <w:color w:val="FF0000"/>
                    </w:rPr>
                  </w:rPrChange>
                </w:rPr>
                <w:t>22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89" w:type="dxa"/>
            <w:gridSpan w:val="3"/>
            <w:noWrap w:val="0"/>
            <w:vAlign w:val="center"/>
          </w:tcPr>
          <w:p>
            <w:pPr>
              <w:pStyle w:val="88"/>
              <w:rPr>
                <w:ins w:id="1026" w:author="李勇" w:date="2020-07-01T11:44:00Z"/>
                <w:rFonts w:hint="eastAsia"/>
                <w:color w:val="auto"/>
                <w:szCs w:val="22"/>
                <w:rPrChange w:id="1027" w:author="李勇" w:date="2020-07-01T11:49:00Z">
                  <w:rPr>
                    <w:ins w:id="1028" w:author="李勇" w:date="2020-07-01T11:44:00Z"/>
                    <w:rFonts w:hint="eastAsia"/>
                    <w:szCs w:val="22"/>
                  </w:rPr>
                </w:rPrChange>
              </w:rPr>
            </w:pPr>
            <w:r>
              <w:rPr>
                <w:rFonts w:hint="eastAsia"/>
                <w:color w:val="auto"/>
                <w:szCs w:val="22"/>
                <w:rPrChange w:id="1029" w:author="李勇" w:date="2020-07-01T11:49:00Z">
                  <w:rPr>
                    <w:rFonts w:hint="eastAsia"/>
                  </w:rPr>
                </w:rPrChange>
              </w:rPr>
              <w:t>a 适用于配料中添加油脂和含油量高的坚果及籽类的产品。</w:t>
            </w:r>
          </w:p>
          <w:p>
            <w:pPr>
              <w:pStyle w:val="52"/>
              <w:widowControl w:val="0"/>
              <w:ind w:firstLine="0" w:firstLineChars="0"/>
              <w:rPr>
                <w:rFonts w:hint="default"/>
                <w:color w:val="auto"/>
                <w:sz w:val="18"/>
                <w:szCs w:val="22"/>
                <w:rPrChange w:id="1030" w:author="李勇" w:date="2020-07-01T11:49:00Z">
                  <w:rPr>
                    <w:rFonts w:hint="default"/>
                    <w:sz w:val="18"/>
                    <w:szCs w:val="22"/>
                  </w:rPr>
                </w:rPrChange>
              </w:rPr>
            </w:pPr>
            <w:ins w:id="1031" w:author="李勇" w:date="2020-07-01T11:44:00Z">
              <w:r>
                <w:rPr>
                  <w:rFonts w:hint="eastAsia"/>
                  <w:color w:val="auto"/>
                  <w:szCs w:val="22"/>
                  <w:lang w:val="en-US" w:eastAsia="zh-CN"/>
                  <w:rPrChange w:id="1032" w:author="李勇" w:date="2020-07-01T11:49:00Z">
                    <w:rPr>
                      <w:rFonts w:hint="eastAsia"/>
                      <w:szCs w:val="22"/>
                      <w:lang w:val="en-US" w:eastAsia="zh-CN"/>
                    </w:rPr>
                  </w:rPrChange>
                </w:rPr>
                <w:t xml:space="preserve">   </w:t>
              </w:r>
            </w:ins>
            <w:ins w:id="1033" w:author="李勇" w:date="2020-07-01T11:45:00Z">
              <w:r>
                <w:rPr>
                  <w:rFonts w:hint="eastAsia"/>
                  <w:color w:val="auto"/>
                  <w:szCs w:val="22"/>
                  <w:lang w:val="en-US" w:eastAsia="zh-CN"/>
                  <w:rPrChange w:id="1034" w:author="李勇" w:date="2020-07-01T11:49:00Z">
                    <w:rPr>
                      <w:rFonts w:hint="eastAsia"/>
                      <w:szCs w:val="22"/>
                      <w:lang w:val="en-US" w:eastAsia="zh-CN"/>
                    </w:rPr>
                  </w:rPrChange>
                </w:rPr>
                <w:t xml:space="preserve"> </w:t>
              </w:r>
            </w:ins>
            <w:ins w:id="1035" w:author="李勇" w:date="2020-07-01T11:44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1036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>b 限量</w:t>
              </w:r>
            </w:ins>
            <w:ins w:id="1037" w:author="李勇" w:date="2020-07-01T11:45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1038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>指标</w:t>
              </w:r>
            </w:ins>
            <w:ins w:id="1039" w:author="李勇" w:date="2020-07-01T11:44:00Z">
              <w:r>
                <w:rPr>
                  <w:rFonts w:hint="eastAsia"/>
                  <w:color w:val="auto"/>
                  <w:sz w:val="18"/>
                  <w:szCs w:val="22"/>
                  <w:lang w:val="en-US" w:eastAsia="zh-CN"/>
                  <w:rPrChange w:id="1040" w:author="李勇" w:date="2020-07-01T11:49:00Z">
                    <w:rPr>
                      <w:rFonts w:hint="eastAsia"/>
                      <w:sz w:val="18"/>
                      <w:szCs w:val="22"/>
                      <w:lang w:val="en-US" w:eastAsia="zh-CN"/>
                    </w:rPr>
                  </w:rPrChange>
                </w:rPr>
                <w:t>以主要原料为主。</w:t>
              </w:r>
            </w:ins>
          </w:p>
          <w:p>
            <w:pPr>
              <w:pStyle w:val="88"/>
              <w:numPr>
                <w:ilvl w:val="0"/>
                <w:numId w:val="0"/>
              </w:numPr>
              <w:rPr>
                <w:rFonts w:hint="eastAsia"/>
                <w:color w:val="auto"/>
                <w:lang w:val="en-US" w:eastAsia="zh-CN"/>
              </w:rPr>
            </w:pPr>
          </w:p>
        </w:tc>
      </w:tr>
    </w:tbl>
    <w:p>
      <w:pPr>
        <w:pStyle w:val="52"/>
        <w:numPr>
          <w:ins w:id="1041" w:author="gyb1" w:date="2020-06-30T18:07:00Z"/>
        </w:numPr>
        <w:ind w:firstLine="840" w:firstLineChars="400"/>
        <w:rPr>
          <w:del w:id="1042" w:author="李勇 [2]" w:date="2020-07-01T19:02:39Z"/>
          <w:rFonts w:hint="eastAsia"/>
          <w:color w:val="auto"/>
          <w:rPrChange w:id="1043" w:author="李勇" w:date="2020-07-01T11:49:00Z">
            <w:rPr>
              <w:del w:id="1044" w:author="李勇 [2]" w:date="2020-07-01T19:02:39Z"/>
              <w:rFonts w:hint="eastAsia"/>
            </w:rPr>
          </w:rPrChange>
        </w:rPr>
      </w:pPr>
    </w:p>
    <w:p>
      <w:pPr>
        <w:pStyle w:val="59"/>
        <w:numPr>
          <w:numberingChange w:id="1045" w:author="gyb1" w:date="2020-06-26T17:34:00Z" w:original="%1:1:255:_%2:4:0:.%3:5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046" w:author="李勇 [2]" w:date="2020-09-02T11:00:03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047" w:author="李勇" w:date="2020-07-01T11:49:00Z">
            <w:rPr>
              <w:rFonts w:hint="eastAsia" w:ascii="Times New Roman"/>
              <w:szCs w:val="21"/>
            </w:rPr>
          </w:rPrChange>
        </w:rPr>
        <w:t>微生物</w:t>
      </w:r>
      <w:del w:id="1048" w:author="李勇 [2]" w:date="2020-09-01T18:35:38Z">
        <w:r>
          <w:rPr>
            <w:rFonts w:hint="eastAsia" w:ascii="Times New Roman"/>
            <w:color w:val="auto"/>
            <w:szCs w:val="21"/>
            <w:rPrChange w:id="1049" w:author="李勇 [2]" w:date="2020-09-02T11:00:03Z">
              <w:rPr>
                <w:rFonts w:hint="eastAsia" w:ascii="Times New Roman"/>
                <w:szCs w:val="21"/>
              </w:rPr>
            </w:rPrChange>
          </w:rPr>
          <w:delText>指标</w:delText>
        </w:r>
      </w:del>
      <w:ins w:id="1050" w:author="李勇 [2]" w:date="2020-09-01T18:35:38Z">
        <w:r>
          <w:rPr>
            <w:rFonts w:hint="eastAsia" w:ascii="Times New Roman"/>
            <w:color w:val="auto"/>
            <w:szCs w:val="21"/>
            <w:lang w:eastAsia="zh-CN"/>
            <w:rPrChange w:id="1051" w:author="李勇 [2]" w:date="2020-09-10T16:11:35Z">
              <w:rPr>
                <w:rFonts w:hint="eastAsia" w:ascii="Times New Roman"/>
                <w:color w:val="FF0000"/>
                <w:szCs w:val="21"/>
                <w:lang w:eastAsia="zh-CN"/>
              </w:rPr>
            </w:rPrChange>
          </w:rPr>
          <w:t>限量</w:t>
        </w:r>
      </w:ins>
    </w:p>
    <w:p>
      <w:pPr>
        <w:pStyle w:val="71"/>
        <w:numPr>
          <w:ins w:id="1054" w:author="李勇 [2]" w:date="2020-09-08T16:07:23Z"/>
        </w:numPr>
        <w:spacing w:before="156" w:beforeLines="50" w:after="156" w:afterLines="50"/>
        <w:ind w:left="0" w:right="210" w:rightChars="100" w:firstLine="0" w:firstLineChars="0"/>
        <w:rPr>
          <w:ins w:id="1055" w:author="李勇 [2]" w:date="2020-09-02T11:02:07Z"/>
          <w:rFonts w:hint="eastAsia" w:ascii="宋体" w:hAnsi="宋体" w:eastAsia="宋体"/>
          <w:color w:val="auto"/>
          <w:szCs w:val="21"/>
          <w:rPrChange w:id="1056" w:author="李勇 [2]" w:date="2020-09-02T11:02:12Z">
            <w:rPr>
              <w:ins w:id="1057" w:author="李勇 [2]" w:date="2020-09-02T11:02:07Z"/>
              <w:rFonts w:hint="eastAsia"/>
              <w:color w:val="auto"/>
            </w:rPr>
          </w:rPrChange>
        </w:rPr>
        <w:pPrChange w:id="1053" w:author="李勇 [2]" w:date="2020-09-08T16:07:23Z">
          <w:pPr>
            <w:ind w:firstLine="420" w:firstLineChars="200"/>
          </w:pPr>
        </w:pPrChange>
      </w:pPr>
      <w:ins w:id="1058" w:author="李勇 [2]" w:date="2020-09-02T11:02:07Z">
        <w:r>
          <w:rPr>
            <w:rFonts w:hint="eastAsia" w:ascii="宋体" w:hAnsi="宋体" w:eastAsia="宋体"/>
            <w:color w:val="auto"/>
            <w:szCs w:val="21"/>
            <w:rPrChange w:id="1059" w:author="李勇 [2]" w:date="2020-09-02T11:02:12Z">
              <w:rPr>
                <w:rFonts w:hint="eastAsia" w:ascii="Times New Roman"/>
                <w:color w:val="auto"/>
                <w:szCs w:val="24"/>
              </w:rPr>
            </w:rPrChange>
          </w:rPr>
          <w:t>致病菌</w:t>
        </w:r>
      </w:ins>
      <w:ins w:id="1060" w:author="李勇 [2]" w:date="2020-09-02T11:02:07Z">
        <w:r>
          <w:rPr>
            <w:rFonts w:hint="eastAsia" w:ascii="宋体" w:hAnsi="宋体" w:eastAsia="宋体"/>
            <w:color w:val="auto"/>
            <w:szCs w:val="21"/>
            <w:rPrChange w:id="1061" w:author="李勇 [2]" w:date="2020-09-02T11:02:12Z">
              <w:rPr>
                <w:rFonts w:hint="eastAsia"/>
                <w:color w:val="auto"/>
              </w:rPr>
            </w:rPrChange>
          </w:rPr>
          <w:t>符合GB 29921熟制粮食制品（含焙烤类）规定。</w:t>
        </w:r>
      </w:ins>
    </w:p>
    <w:p>
      <w:pPr>
        <w:pStyle w:val="71"/>
        <w:numPr>
          <w:ins w:id="1063" w:author="李勇 [2]" w:date="2020-09-08T16:07:23Z"/>
        </w:numPr>
        <w:spacing w:before="156" w:beforeLines="50" w:after="156" w:afterLines="50"/>
        <w:ind w:left="0" w:right="210" w:rightChars="100" w:firstLine="0" w:firstLineChars="0"/>
        <w:rPr>
          <w:ins w:id="1064" w:author="李勇 [2]" w:date="2020-09-02T10:50:34Z"/>
          <w:rFonts w:hint="eastAsia" w:ascii="宋体" w:hAnsi="宋体" w:eastAsia="宋体"/>
          <w:color w:val="auto"/>
          <w:szCs w:val="21"/>
          <w:rPrChange w:id="1065" w:author="李勇 [2]" w:date="2020-09-02T11:01:32Z">
            <w:rPr>
              <w:ins w:id="1066" w:author="李勇 [2]" w:date="2020-09-02T10:50:34Z"/>
              <w:rFonts w:hint="eastAsia"/>
              <w:color w:val="auto"/>
            </w:rPr>
          </w:rPrChange>
        </w:rPr>
        <w:pPrChange w:id="1062" w:author="李勇 [2]" w:date="2020-09-08T16:07:23Z">
          <w:pPr>
            <w:ind w:firstLine="420" w:firstLineChars="200"/>
          </w:pPr>
        </w:pPrChange>
      </w:pPr>
      <w:r>
        <w:rPr>
          <w:rFonts w:hint="eastAsia" w:ascii="宋体" w:hAnsi="宋体" w:eastAsia="宋体"/>
          <w:color w:val="auto"/>
          <w:szCs w:val="21"/>
          <w:rPrChange w:id="1067" w:author="李勇 [2]" w:date="2020-09-02T11:01:32Z">
            <w:rPr>
              <w:rFonts w:hint="eastAsia"/>
            </w:rPr>
          </w:rPrChange>
        </w:rPr>
        <w:t>菌落总数</w:t>
      </w:r>
      <w:r>
        <w:rPr>
          <w:rFonts w:hint="eastAsia" w:ascii="宋体" w:hAnsi="宋体" w:eastAsia="宋体"/>
          <w:color w:val="auto"/>
          <w:szCs w:val="21"/>
          <w:rPrChange w:id="1068" w:author="李勇 [2]" w:date="2020-09-02T11:01:32Z">
            <w:rPr>
              <w:rFonts w:hint="eastAsia"/>
            </w:rPr>
          </w:rPrChange>
        </w:rPr>
        <w:t>、大肠菌群、霉菌应符合表3的规定。</w:t>
      </w:r>
    </w:p>
    <w:p>
      <w:pPr>
        <w:pStyle w:val="90"/>
        <w:numPr>
          <w:ilvl w:val="0"/>
          <w:numId w:val="0"/>
        </w:numPr>
        <w:spacing w:line="360" w:lineRule="auto"/>
        <w:ind w:left="3885"/>
        <w:jc w:val="both"/>
        <w:rPr>
          <w:ins w:id="1069" w:author="李勇 [2]" w:date="2020-09-02T10:50:42Z"/>
          <w:rFonts w:hint="eastAsia"/>
          <w:color w:val="auto"/>
          <w:szCs w:val="22"/>
          <w:rPrChange w:id="1070" w:author="李勇 [2]" w:date="2020-09-10T16:11:35Z">
            <w:rPr>
              <w:ins w:id="1071" w:author="李勇 [2]" w:date="2020-09-02T10:50:42Z"/>
              <w:rFonts w:hint="eastAsia"/>
              <w:color w:val="FF0000"/>
              <w:szCs w:val="22"/>
            </w:rPr>
          </w:rPrChange>
        </w:rPr>
      </w:pPr>
      <w:ins w:id="1072" w:author="李勇 [2]" w:date="2020-09-02T10:50:42Z">
        <w:r>
          <w:rPr>
            <w:rFonts w:hint="eastAsia"/>
            <w:color w:val="auto"/>
            <w:szCs w:val="21"/>
          </w:rPr>
          <w:t xml:space="preserve">表3  </w:t>
        </w:r>
      </w:ins>
      <w:ins w:id="1073" w:author="李勇 [2]" w:date="2020-09-02T10:50:42Z">
        <w:r>
          <w:rPr>
            <w:rFonts w:hint="eastAsia"/>
            <w:color w:val="auto"/>
            <w:szCs w:val="22"/>
          </w:rPr>
          <w:t>微生物</w:t>
        </w:r>
      </w:ins>
      <w:ins w:id="1074" w:author="李勇 [2]" w:date="2020-09-02T10:50:42Z">
        <w:r>
          <w:rPr>
            <w:rFonts w:hint="eastAsia"/>
            <w:color w:val="auto"/>
            <w:szCs w:val="22"/>
            <w:lang w:eastAsia="zh-CN"/>
            <w:rPrChange w:id="1075" w:author="李勇 [2]" w:date="2020-09-10T16:11:35Z">
              <w:rPr>
                <w:rFonts w:hint="eastAsia"/>
                <w:color w:val="FF0000"/>
                <w:szCs w:val="22"/>
                <w:lang w:eastAsia="zh-CN"/>
              </w:rPr>
            </w:rPrChange>
          </w:rPr>
          <w:t>限量</w:t>
        </w:r>
      </w:ins>
    </w:p>
    <w:p>
      <w:pPr>
        <w:ind w:firstLine="420" w:firstLineChars="200"/>
        <w:rPr>
          <w:del w:id="1077" w:author="李勇 [2]" w:date="2020-09-02T10:50:44Z"/>
          <w:rFonts w:hint="eastAsia"/>
          <w:color w:val="auto"/>
          <w:rPrChange w:id="1078" w:author="李勇" w:date="2020-07-01T11:49:00Z">
            <w:rPr>
              <w:del w:id="1079" w:author="李勇 [2]" w:date="2020-09-02T10:50:44Z"/>
            </w:rPr>
          </w:rPrChange>
        </w:rPr>
      </w:pPr>
    </w:p>
    <w:tbl>
      <w:tblPr>
        <w:tblStyle w:val="33"/>
        <w:tblW w:w="85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990"/>
        <w:gridCol w:w="990"/>
        <w:gridCol w:w="990"/>
        <w:gridCol w:w="993"/>
        <w:gridCol w:w="2739"/>
        <w:tblGridChange w:id="1080">
          <w:tblGrid>
            <w:gridCol w:w="1887"/>
            <w:gridCol w:w="994"/>
            <w:gridCol w:w="970"/>
            <w:gridCol w:w="995"/>
            <w:gridCol w:w="908"/>
            <w:gridCol w:w="96"/>
            <w:gridCol w:w="1044"/>
            <w:gridCol w:w="1695"/>
            <w:gridCol w:w="2318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887" w:type="dxa"/>
            <w:vMerge w:val="restart"/>
            <w:noWrap w:val="0"/>
            <w:vAlign w:val="center"/>
          </w:tcPr>
          <w:p>
            <w:pPr>
              <w:jc w:val="center"/>
              <w:rPr>
                <w:color w:val="auto"/>
                <w:szCs w:val="21"/>
                <w:rPrChange w:id="1081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082" w:author="李勇" w:date="2020-07-01T11:49:00Z">
                  <w:rPr>
                    <w:rFonts w:hint="eastAsia"/>
                    <w:szCs w:val="21"/>
                  </w:rPr>
                </w:rPrChange>
              </w:rPr>
              <w:t>项目</w:t>
            </w:r>
          </w:p>
        </w:tc>
        <w:tc>
          <w:tcPr>
            <w:tcW w:w="3963" w:type="dxa"/>
            <w:gridSpan w:val="4"/>
            <w:noWrap w:val="0"/>
            <w:vAlign w:val="center"/>
          </w:tcPr>
          <w:p>
            <w:pPr>
              <w:jc w:val="center"/>
              <w:rPr>
                <w:color w:val="auto"/>
                <w:szCs w:val="21"/>
                <w:rPrChange w:id="1083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084" w:author="李勇" w:date="2020-07-01T11:49:00Z">
                  <w:rPr>
                    <w:rFonts w:hint="eastAsia"/>
                    <w:szCs w:val="21"/>
                  </w:rPr>
                </w:rPrChange>
              </w:rPr>
              <w:t>采样方案</w:t>
            </w:r>
            <w:r>
              <w:rPr>
                <w:rFonts w:hint="eastAsia"/>
                <w:color w:val="auto"/>
                <w:szCs w:val="21"/>
                <w:vertAlign w:val="superscript"/>
                <w:rPrChange w:id="1085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a</w:t>
            </w:r>
            <w:r>
              <w:rPr>
                <w:rFonts w:hint="eastAsia"/>
                <w:color w:val="auto"/>
                <w:szCs w:val="21"/>
                <w:rPrChange w:id="1086" w:author="李勇" w:date="2020-07-01T11:49:00Z">
                  <w:rPr>
                    <w:rFonts w:hint="eastAsia"/>
                    <w:szCs w:val="21"/>
                  </w:rPr>
                </w:rPrChange>
              </w:rPr>
              <w:t>及限量</w:t>
            </w:r>
          </w:p>
        </w:tc>
        <w:tc>
          <w:tcPr>
            <w:tcW w:w="27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ins w:id="1087" w:author="李勇 [2]" w:date="2020-09-02T10:51:04Z">
              <w:r>
                <w:rPr>
                  <w:rFonts w:hint="eastAsia"/>
                  <w:color w:val="auto"/>
                  <w:szCs w:val="21"/>
                  <w:lang w:eastAsia="zh-CN"/>
                </w:rPr>
                <w:t>检验方法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088" w:author="李勇 [2]" w:date="2020-09-02T11:04:1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27" w:hRule="atLeast"/>
          <w:jc w:val="center"/>
          <w:trPrChange w:id="1088" w:author="李勇 [2]" w:date="2020-09-02T11:04:16Z">
            <w:trPr>
              <w:trHeight w:val="529" w:hRule="atLeast"/>
            </w:trPr>
          </w:trPrChange>
        </w:trPr>
        <w:tc>
          <w:tcPr>
            <w:tcW w:w="1887" w:type="dxa"/>
            <w:vMerge w:val="continue"/>
            <w:noWrap w:val="0"/>
            <w:vAlign w:val="center"/>
            <w:tcPrChange w:id="1089" w:author="李勇 [2]" w:date="2020-09-02T11:04:16Z">
              <w:tcPr>
                <w:tcW w:w="2881" w:type="dxa"/>
                <w:gridSpan w:val="2"/>
                <w:vMerge w:val="continue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090" w:author="李勇" w:date="2020-07-01T11:49:00Z">
                  <w:rPr>
                    <w:szCs w:val="21"/>
                  </w:rPr>
                </w:rPrChange>
              </w:rPr>
            </w:pPr>
          </w:p>
        </w:tc>
        <w:tc>
          <w:tcPr>
            <w:tcW w:w="990" w:type="dxa"/>
            <w:noWrap w:val="0"/>
            <w:vAlign w:val="center"/>
            <w:tcPrChange w:id="1091" w:author="李勇 [2]" w:date="2020-09-02T11:04:16Z">
              <w:tcPr>
                <w:tcW w:w="970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092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093" w:author="李勇" w:date="2020-07-01T11:49:00Z">
                  <w:rPr>
                    <w:rFonts w:hint="eastAsia"/>
                    <w:szCs w:val="21"/>
                  </w:rPr>
                </w:rPrChange>
              </w:rPr>
              <w:t>n</w:t>
            </w:r>
          </w:p>
        </w:tc>
        <w:tc>
          <w:tcPr>
            <w:tcW w:w="990" w:type="dxa"/>
            <w:noWrap w:val="0"/>
            <w:vAlign w:val="center"/>
            <w:tcPrChange w:id="1094" w:author="李勇 [2]" w:date="2020-09-02T11:04:16Z">
              <w:tcPr>
                <w:tcW w:w="995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095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096" w:author="李勇" w:date="2020-07-01T11:49:00Z">
                  <w:rPr>
                    <w:rFonts w:hint="eastAsia"/>
                    <w:szCs w:val="21"/>
                  </w:rPr>
                </w:rPrChange>
              </w:rPr>
              <w:t>c</w:t>
            </w:r>
          </w:p>
        </w:tc>
        <w:tc>
          <w:tcPr>
            <w:tcW w:w="990" w:type="dxa"/>
            <w:noWrap w:val="0"/>
            <w:vAlign w:val="center"/>
            <w:tcPrChange w:id="1097" w:author="李勇 [2]" w:date="2020-09-02T11:04:16Z">
              <w:tcPr>
                <w:tcW w:w="908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098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099" w:author="李勇" w:date="2020-07-01T11:49:00Z">
                  <w:rPr>
                    <w:rFonts w:hint="eastAsia"/>
                    <w:szCs w:val="21"/>
                  </w:rPr>
                </w:rPrChange>
              </w:rPr>
              <w:t>m</w:t>
            </w:r>
          </w:p>
        </w:tc>
        <w:tc>
          <w:tcPr>
            <w:tcW w:w="993" w:type="dxa"/>
            <w:noWrap w:val="0"/>
            <w:vAlign w:val="center"/>
            <w:tcPrChange w:id="1100" w:author="李勇 [2]" w:date="2020-09-02T11:04:16Z">
              <w:tcPr>
                <w:tcW w:w="1140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01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02" w:author="李勇" w:date="2020-07-01T11:49:00Z">
                  <w:rPr>
                    <w:rFonts w:hint="eastAsia"/>
                    <w:szCs w:val="21"/>
                  </w:rPr>
                </w:rPrChange>
              </w:rPr>
              <w:t>M</w:t>
            </w:r>
          </w:p>
        </w:tc>
        <w:tc>
          <w:tcPr>
            <w:tcW w:w="2739" w:type="dxa"/>
            <w:vMerge w:val="continue"/>
            <w:noWrap w:val="0"/>
            <w:vAlign w:val="center"/>
            <w:tcPrChange w:id="1103" w:author="李勇 [2]" w:date="2020-09-02T11:04:16Z">
              <w:tcPr>
                <w:tcW w:w="4013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04" w:author="李勇 [2]" w:date="2020-09-02T11:04:1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27" w:hRule="atLeast"/>
          <w:jc w:val="center"/>
          <w:trPrChange w:id="1104" w:author="李勇 [2]" w:date="2020-09-02T11:04:16Z">
            <w:trPr>
              <w:trHeight w:val="529" w:hRule="atLeast"/>
            </w:trPr>
          </w:trPrChange>
        </w:trPr>
        <w:tc>
          <w:tcPr>
            <w:tcW w:w="1887" w:type="dxa"/>
            <w:noWrap w:val="0"/>
            <w:vAlign w:val="center"/>
            <w:tcPrChange w:id="1105" w:author="李勇 [2]" w:date="2020-09-02T11:04:16Z">
              <w:tcPr>
                <w:tcW w:w="2881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06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07" w:author="李勇" w:date="2020-07-01T11:49:00Z">
                  <w:rPr>
                    <w:rFonts w:hint="eastAsia"/>
                    <w:szCs w:val="21"/>
                  </w:rPr>
                </w:rPrChange>
              </w:rPr>
              <w:t>菌落总数</w:t>
            </w:r>
            <w:r>
              <w:rPr>
                <w:rFonts w:hint="eastAsia"/>
                <w:color w:val="auto"/>
                <w:szCs w:val="21"/>
                <w:vertAlign w:val="superscript"/>
                <w:rPrChange w:id="1108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b</w:t>
            </w:r>
            <w:r>
              <w:rPr>
                <w:rFonts w:hint="eastAsia"/>
                <w:color w:val="auto"/>
                <w:szCs w:val="21"/>
                <w:rPrChange w:id="1109" w:author="李勇" w:date="2020-07-01T11:49:00Z">
                  <w:rPr>
                    <w:rFonts w:hint="eastAsia"/>
                    <w:szCs w:val="21"/>
                  </w:rPr>
                </w:rPrChange>
              </w:rPr>
              <w:t>，CFU/g</w:t>
            </w:r>
          </w:p>
        </w:tc>
        <w:tc>
          <w:tcPr>
            <w:tcW w:w="990" w:type="dxa"/>
            <w:noWrap w:val="0"/>
            <w:vAlign w:val="center"/>
            <w:tcPrChange w:id="1110" w:author="李勇 [2]" w:date="2020-09-02T11:04:16Z">
              <w:tcPr>
                <w:tcW w:w="970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11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12" w:author="李勇" w:date="2020-07-01T11:49:00Z">
                  <w:rPr>
                    <w:rFonts w:hint="eastAsia"/>
                    <w:szCs w:val="21"/>
                  </w:rPr>
                </w:rPrChange>
              </w:rPr>
              <w:t>5</w:t>
            </w:r>
          </w:p>
        </w:tc>
        <w:tc>
          <w:tcPr>
            <w:tcW w:w="990" w:type="dxa"/>
            <w:noWrap w:val="0"/>
            <w:vAlign w:val="center"/>
            <w:tcPrChange w:id="1113" w:author="李勇 [2]" w:date="2020-09-02T11:04:16Z">
              <w:tcPr>
                <w:tcW w:w="995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14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15" w:author="李勇" w:date="2020-07-01T11:49:00Z">
                  <w:rPr>
                    <w:rFonts w:hint="eastAsia"/>
                    <w:szCs w:val="21"/>
                  </w:rPr>
                </w:rPrChange>
              </w:rPr>
              <w:t>2</w:t>
            </w:r>
          </w:p>
        </w:tc>
        <w:tc>
          <w:tcPr>
            <w:tcW w:w="990" w:type="dxa"/>
            <w:noWrap w:val="0"/>
            <w:vAlign w:val="center"/>
            <w:tcPrChange w:id="1116" w:author="李勇 [2]" w:date="2020-09-02T11:04:16Z">
              <w:tcPr>
                <w:tcW w:w="908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17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18" w:author="李勇" w:date="2020-07-01T11:49:00Z">
                  <w:rPr>
                    <w:rFonts w:hint="eastAsia"/>
                    <w:szCs w:val="21"/>
                  </w:rPr>
                </w:rPrChange>
              </w:rPr>
              <w:t>10</w:t>
            </w:r>
            <w:r>
              <w:rPr>
                <w:rFonts w:hint="eastAsia"/>
                <w:color w:val="auto"/>
                <w:szCs w:val="21"/>
                <w:vertAlign w:val="superscript"/>
                <w:rPrChange w:id="1119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4</w:t>
            </w:r>
          </w:p>
        </w:tc>
        <w:tc>
          <w:tcPr>
            <w:tcW w:w="993" w:type="dxa"/>
            <w:noWrap w:val="0"/>
            <w:vAlign w:val="center"/>
            <w:tcPrChange w:id="1120" w:author="李勇 [2]" w:date="2020-09-02T11:04:16Z">
              <w:tcPr>
                <w:tcW w:w="1140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21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22" w:author="李勇" w:date="2020-07-01T11:49:00Z">
                  <w:rPr>
                    <w:rFonts w:hint="eastAsia"/>
                    <w:szCs w:val="21"/>
                  </w:rPr>
                </w:rPrChange>
              </w:rPr>
              <w:t>10</w:t>
            </w:r>
            <w:r>
              <w:rPr>
                <w:rFonts w:hint="eastAsia"/>
                <w:color w:val="auto"/>
                <w:szCs w:val="21"/>
                <w:vertAlign w:val="superscript"/>
                <w:rPrChange w:id="1123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5</w:t>
            </w:r>
          </w:p>
        </w:tc>
        <w:tc>
          <w:tcPr>
            <w:tcW w:w="2739" w:type="dxa"/>
            <w:noWrap w:val="0"/>
            <w:vAlign w:val="center"/>
            <w:tcPrChange w:id="1124" w:author="李勇 [2]" w:date="2020-09-02T11:04:16Z">
              <w:tcPr>
                <w:tcW w:w="4013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ins w:id="1125" w:author="李勇 [2]" w:date="2020-09-02T10:55:24Z">
              <w:r>
                <w:rPr>
                  <w:color w:val="auto"/>
                  <w:rPrChange w:id="1126" w:author="李勇 [2]" w:date="2020-09-10T16:11:35Z">
                    <w:rPr>
                      <w:color w:val="FF0000"/>
                    </w:rPr>
                  </w:rPrChange>
                </w:rPr>
                <w:t>GB 4789.2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28" w:author="李勇 [2]" w:date="2020-09-02T11:09:0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27" w:hRule="atLeast"/>
          <w:jc w:val="center"/>
          <w:trPrChange w:id="1128" w:author="李勇 [2]" w:date="2020-09-02T11:09:06Z">
            <w:trPr>
              <w:trHeight w:val="529" w:hRule="atLeast"/>
            </w:trPr>
          </w:trPrChange>
        </w:trPr>
        <w:tc>
          <w:tcPr>
            <w:tcW w:w="1887" w:type="dxa"/>
            <w:noWrap w:val="0"/>
            <w:vAlign w:val="center"/>
            <w:tcPrChange w:id="1129" w:author="李勇 [2]" w:date="2020-09-02T11:09:06Z">
              <w:tcPr>
                <w:tcW w:w="2881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30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31" w:author="李勇" w:date="2020-07-01T11:49:00Z">
                  <w:rPr>
                    <w:rFonts w:hint="eastAsia"/>
                    <w:szCs w:val="21"/>
                  </w:rPr>
                </w:rPrChange>
              </w:rPr>
              <w:t>大肠菌群</w:t>
            </w:r>
            <w:r>
              <w:rPr>
                <w:rFonts w:hint="eastAsia"/>
                <w:color w:val="auto"/>
                <w:szCs w:val="21"/>
                <w:vertAlign w:val="superscript"/>
                <w:rPrChange w:id="1132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b</w:t>
            </w:r>
            <w:r>
              <w:rPr>
                <w:rFonts w:hint="eastAsia"/>
                <w:color w:val="auto"/>
                <w:szCs w:val="21"/>
                <w:rPrChange w:id="1133" w:author="李勇" w:date="2020-07-01T11:49:00Z">
                  <w:rPr>
                    <w:rFonts w:hint="eastAsia"/>
                    <w:szCs w:val="21"/>
                  </w:rPr>
                </w:rPrChange>
              </w:rPr>
              <w:t>，CFU/g</w:t>
            </w:r>
          </w:p>
        </w:tc>
        <w:tc>
          <w:tcPr>
            <w:tcW w:w="990" w:type="dxa"/>
            <w:noWrap w:val="0"/>
            <w:vAlign w:val="center"/>
            <w:tcPrChange w:id="1134" w:author="李勇 [2]" w:date="2020-09-02T11:09:06Z">
              <w:tcPr>
                <w:tcW w:w="970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35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36" w:author="李勇" w:date="2020-07-01T11:49:00Z">
                  <w:rPr>
                    <w:rFonts w:hint="eastAsia"/>
                    <w:szCs w:val="21"/>
                  </w:rPr>
                </w:rPrChange>
              </w:rPr>
              <w:t>5</w:t>
            </w:r>
          </w:p>
        </w:tc>
        <w:tc>
          <w:tcPr>
            <w:tcW w:w="990" w:type="dxa"/>
            <w:noWrap w:val="0"/>
            <w:vAlign w:val="center"/>
            <w:tcPrChange w:id="1137" w:author="李勇 [2]" w:date="2020-09-02T11:09:06Z">
              <w:tcPr>
                <w:tcW w:w="995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38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39" w:author="李勇" w:date="2020-07-01T11:49:00Z">
                  <w:rPr>
                    <w:rFonts w:hint="eastAsia"/>
                    <w:szCs w:val="21"/>
                  </w:rPr>
                </w:rPrChange>
              </w:rPr>
              <w:t>2</w:t>
            </w:r>
          </w:p>
        </w:tc>
        <w:tc>
          <w:tcPr>
            <w:tcW w:w="990" w:type="dxa"/>
            <w:noWrap w:val="0"/>
            <w:vAlign w:val="center"/>
            <w:tcPrChange w:id="1140" w:author="李勇 [2]" w:date="2020-09-02T11:09:06Z">
              <w:tcPr>
                <w:tcW w:w="908" w:type="dxa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41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42" w:author="李勇" w:date="2020-07-01T11:49:00Z">
                  <w:rPr>
                    <w:rFonts w:hint="eastAsia"/>
                    <w:szCs w:val="21"/>
                  </w:rPr>
                </w:rPrChange>
              </w:rPr>
              <w:t>10</w:t>
            </w:r>
          </w:p>
        </w:tc>
        <w:tc>
          <w:tcPr>
            <w:tcW w:w="993" w:type="dxa"/>
            <w:noWrap w:val="0"/>
            <w:vAlign w:val="center"/>
            <w:tcPrChange w:id="1143" w:author="李勇 [2]" w:date="2020-09-02T11:09:06Z">
              <w:tcPr>
                <w:tcW w:w="1140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44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45" w:author="李勇" w:date="2020-07-01T11:49:00Z">
                  <w:rPr>
                    <w:rFonts w:hint="eastAsia"/>
                    <w:szCs w:val="21"/>
                  </w:rPr>
                </w:rPrChange>
              </w:rPr>
              <w:t>100</w:t>
            </w:r>
          </w:p>
        </w:tc>
        <w:tc>
          <w:tcPr>
            <w:tcW w:w="2739" w:type="dxa"/>
            <w:noWrap w:val="0"/>
            <w:vAlign w:val="center"/>
            <w:tcPrChange w:id="1146" w:author="李勇 [2]" w:date="2020-09-02T11:09:06Z">
              <w:tcPr>
                <w:tcW w:w="4013" w:type="dxa"/>
                <w:gridSpan w:val="2"/>
                <w:noWrap w:val="0"/>
                <w:vAlign w:val="center"/>
              </w:tcPr>
            </w:tcPrChange>
          </w:tcPr>
          <w:p>
            <w:pPr>
              <w:widowControl/>
              <w:jc w:val="center"/>
              <w:rPr>
                <w:rFonts w:hint="eastAsia"/>
                <w:color w:val="auto"/>
                <w:szCs w:val="21"/>
              </w:rPr>
              <w:pPrChange w:id="1147" w:author="李勇 [2]" w:date="2020-09-02T11:09:08Z">
                <w:pPr>
                  <w:jc w:val="center"/>
                </w:pPr>
              </w:pPrChange>
            </w:pPr>
            <w:ins w:id="1148" w:author="李勇 [2]" w:date="2020-09-02T10:55:33Z">
              <w:r>
                <w:rPr>
                  <w:color w:val="auto"/>
                  <w:rPrChange w:id="1149" w:author="李勇 [2]" w:date="2020-09-10T16:11:35Z">
                    <w:rPr>
                      <w:color w:val="FF0000"/>
                    </w:rPr>
                  </w:rPrChange>
                </w:rPr>
                <w:t>GB 4789.3</w:t>
              </w:r>
            </w:ins>
            <w:ins w:id="1151" w:author="李勇 [2]" w:date="2020-09-02T11:08:47Z">
              <w:r>
                <w:rPr>
                  <w:rFonts w:hint="eastAsia" w:ascii="Times New Roman" w:hAnsi="Times New Roman" w:eastAsia="宋体" w:cs="Times New Roman"/>
                  <w:color w:val="auto"/>
                  <w:kern w:val="2"/>
                  <w:sz w:val="21"/>
                  <w:szCs w:val="21"/>
                  <w:lang w:val="en-US" w:eastAsia="zh-CN" w:bidi="ar"/>
                  <w:rPrChange w:id="1152" w:author="李勇 [2]" w:date="2020-09-02T11:09:00Z">
                    <w:rPr>
                      <w:rFonts w:hint="default" w:ascii="monospace" w:hAnsi="monospace" w:eastAsia="monospace" w:cs="monospace"/>
                      <w:kern w:val="0"/>
                      <w:sz w:val="16"/>
                      <w:szCs w:val="16"/>
                      <w:lang w:val="en-US" w:eastAsia="zh-CN" w:bidi="ar"/>
                    </w:rPr>
                  </w:rPrChange>
                </w:rPr>
                <w:t>平板计数法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153" w:author="李勇 [2]" w:date="2020-09-02T10:50:30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527" w:hRule="atLeast"/>
          <w:jc w:val="center"/>
          <w:trPrChange w:id="1153" w:author="李勇 [2]" w:date="2020-09-02T10:50:30Z">
            <w:trPr>
              <w:trHeight w:val="529" w:hRule="atLeast"/>
            </w:trPr>
          </w:trPrChange>
        </w:trPr>
        <w:tc>
          <w:tcPr>
            <w:tcW w:w="1887" w:type="dxa"/>
            <w:noWrap w:val="0"/>
            <w:vAlign w:val="center"/>
            <w:tcPrChange w:id="1154" w:author="李勇 [2]" w:date="2020-09-02T10:50:30Z">
              <w:tcPr>
                <w:tcW w:w="2881" w:type="dxa"/>
                <w:gridSpan w:val="2"/>
                <w:noWrap w:val="0"/>
                <w:vAlign w:val="center"/>
              </w:tcPr>
            </w:tcPrChange>
          </w:tcPr>
          <w:p>
            <w:pPr>
              <w:jc w:val="right"/>
              <w:rPr>
                <w:rFonts w:hint="eastAsia"/>
                <w:color w:val="auto"/>
                <w:szCs w:val="21"/>
                <w:rPrChange w:id="1155" w:author="李勇" w:date="2020-07-01T11:49:00Z">
                  <w:rPr>
                    <w:rFonts w:hint="eastAsia"/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56" w:author="李勇" w:date="2020-07-01T11:49:00Z">
                  <w:rPr>
                    <w:rFonts w:hint="eastAsia"/>
                    <w:szCs w:val="21"/>
                  </w:rPr>
                </w:rPrChange>
              </w:rPr>
              <w:t>霉菌</w:t>
            </w:r>
            <w:r>
              <w:rPr>
                <w:rFonts w:hint="eastAsia"/>
                <w:color w:val="auto"/>
                <w:szCs w:val="21"/>
                <w:vertAlign w:val="superscript"/>
                <w:rPrChange w:id="1157" w:author="李勇" w:date="2020-07-01T11:49:00Z">
                  <w:rPr>
                    <w:rFonts w:hint="eastAsia"/>
                    <w:szCs w:val="21"/>
                    <w:vertAlign w:val="superscript"/>
                  </w:rPr>
                </w:rPrChange>
              </w:rPr>
              <w:t>c</w:t>
            </w:r>
            <w:r>
              <w:rPr>
                <w:rFonts w:hint="eastAsia"/>
                <w:color w:val="auto"/>
                <w:szCs w:val="21"/>
                <w:rPrChange w:id="1158" w:author="李勇" w:date="2020-07-01T11:49:00Z">
                  <w:rPr>
                    <w:rFonts w:hint="eastAsia"/>
                    <w:szCs w:val="21"/>
                  </w:rPr>
                </w:rPrChange>
              </w:rPr>
              <w:t>，CFU/g    ≤</w:t>
            </w:r>
          </w:p>
        </w:tc>
        <w:tc>
          <w:tcPr>
            <w:tcW w:w="3963" w:type="dxa"/>
            <w:gridSpan w:val="4"/>
            <w:noWrap w:val="0"/>
            <w:vAlign w:val="center"/>
            <w:tcPrChange w:id="1159" w:author="李勇 [2]" w:date="2020-09-02T10:50:30Z">
              <w:tcPr>
                <w:tcW w:w="4013" w:type="dxa"/>
                <w:gridSpan w:val="5"/>
                <w:noWrap w:val="0"/>
                <w:vAlign w:val="center"/>
              </w:tcPr>
            </w:tcPrChange>
          </w:tcPr>
          <w:p>
            <w:pPr>
              <w:jc w:val="center"/>
              <w:rPr>
                <w:color w:val="auto"/>
                <w:szCs w:val="21"/>
                <w:rPrChange w:id="1160" w:author="李勇" w:date="2020-07-01T11:49:00Z">
                  <w:rPr>
                    <w:szCs w:val="21"/>
                  </w:rPr>
                </w:rPrChange>
              </w:rPr>
            </w:pPr>
            <w:r>
              <w:rPr>
                <w:rFonts w:hint="eastAsia"/>
                <w:color w:val="auto"/>
                <w:szCs w:val="21"/>
                <w:rPrChange w:id="1161" w:author="李勇" w:date="2020-07-01T11:49:00Z">
                  <w:rPr>
                    <w:rFonts w:hint="eastAsia"/>
                    <w:szCs w:val="21"/>
                  </w:rPr>
                </w:rPrChange>
              </w:rPr>
              <w:t>150</w:t>
            </w:r>
          </w:p>
        </w:tc>
        <w:tc>
          <w:tcPr>
            <w:tcW w:w="2739" w:type="dxa"/>
            <w:noWrap w:val="0"/>
            <w:vAlign w:val="center"/>
            <w:tcPrChange w:id="1162" w:author="李勇 [2]" w:date="2020-09-02T10:50:30Z">
              <w:tcPr>
                <w:tcW w:w="4013" w:type="dxa"/>
                <w:gridSpan w:val="2"/>
                <w:noWrap w:val="0"/>
                <w:vAlign w:val="center"/>
              </w:tcPr>
            </w:tcPrChange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ins w:id="1163" w:author="李勇 [2]" w:date="2020-09-02T10:55:46Z">
              <w:r>
                <w:rPr>
                  <w:color w:val="auto"/>
                  <w:rPrChange w:id="1164" w:author="李勇 [2]" w:date="2020-09-10T16:11:35Z">
                    <w:rPr>
                      <w:color w:val="FF0000"/>
                    </w:rPr>
                  </w:rPrChange>
                </w:rPr>
                <w:t>GB 4789.15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589" w:type="dxa"/>
            <w:gridSpan w:val="6"/>
            <w:noWrap w:val="0"/>
            <w:vAlign w:val="center"/>
          </w:tcPr>
          <w:p>
            <w:pPr>
              <w:pStyle w:val="88"/>
              <w:numPr>
                <w:numberingChange w:id="1166" w:author="gyb1" w:date="2020-06-26T17:34:00Z" w:original="%1:2:255:注"/>
              </w:numPr>
              <w:rPr>
                <w:color w:val="auto"/>
                <w:rPrChange w:id="1167" w:author="李勇" w:date="2020-07-01T11:49:00Z">
                  <w:rPr/>
                </w:rPrChange>
              </w:rPr>
            </w:pPr>
            <w:del w:id="1168" w:author="李勇 [2]" w:date="2020-09-02T11:04:48Z">
              <w:r>
                <w:rPr>
                  <w:rFonts w:hint="eastAsia"/>
                  <w:color w:val="auto"/>
                  <w:rPrChange w:id="1169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170" w:author="李勇 [2]" w:date="2020-09-02T11:04:49Z">
              <w:r>
                <w:rPr>
                  <w:rFonts w:hint="eastAsia"/>
                  <w:color w:val="auto"/>
                  <w:rPrChange w:id="1171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r>
              <w:rPr>
                <w:rFonts w:hint="eastAsia"/>
                <w:color w:val="auto"/>
                <w:rPrChange w:id="1172" w:author="李勇" w:date="2020-07-01T11:49:00Z">
                  <w:rPr>
                    <w:rFonts w:hint="eastAsia"/>
                  </w:rPr>
                </w:rPrChange>
              </w:rPr>
              <w:t>a 样品的采集和处理按</w:t>
            </w:r>
            <w:ins w:id="1173" w:author="李勇 [2]" w:date="2020-09-09T15:34:20Z">
              <w:r>
                <w:rPr>
                  <w:rFonts w:hint="eastAsia"/>
                  <w:color w:val="auto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color w:val="auto"/>
                <w:rPrChange w:id="1174" w:author="李勇" w:date="2020-07-01T11:49:00Z">
                  <w:rPr>
                    <w:rFonts w:hint="eastAsia"/>
                  </w:rPr>
                </w:rPrChange>
              </w:rPr>
              <w:t>GB 4789.1执行。</w:t>
            </w:r>
          </w:p>
          <w:p>
            <w:pPr>
              <w:pStyle w:val="73"/>
              <w:widowControl w:val="0"/>
              <w:numPr>
                <w:ilvl w:val="0"/>
                <w:numId w:val="0"/>
              </w:numPr>
              <w:ind w:left="363"/>
              <w:rPr>
                <w:del w:id="1175" w:author="李勇 [2]" w:date="2020-09-02T11:04:39Z"/>
                <w:rFonts w:hint="eastAsia"/>
                <w:color w:val="auto"/>
                <w:rPrChange w:id="1176" w:author="李勇" w:date="2020-07-01T11:49:00Z">
                  <w:rPr>
                    <w:del w:id="1177" w:author="李勇 [2]" w:date="2020-09-02T11:04:39Z"/>
                    <w:rFonts w:hint="eastAsia"/>
                  </w:rPr>
                </w:rPrChange>
              </w:rPr>
            </w:pPr>
            <w:del w:id="1178" w:author="李勇 [2]" w:date="2020-09-02T11:04:50Z">
              <w:r>
                <w:rPr>
                  <w:rFonts w:hint="eastAsia"/>
                  <w:color w:val="auto"/>
                  <w:rPrChange w:id="1179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180" w:author="李勇 [2]" w:date="2020-09-02T11:04:51Z">
              <w:r>
                <w:rPr>
                  <w:rFonts w:hint="eastAsia"/>
                  <w:color w:val="auto"/>
                  <w:rPrChange w:id="1181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r>
              <w:rPr>
                <w:rFonts w:hint="eastAsia"/>
                <w:color w:val="auto"/>
                <w:rPrChange w:id="1182" w:author="李勇" w:date="2020-07-01T11:49:00Z">
                  <w:rPr>
                    <w:rFonts w:hint="eastAsia"/>
                  </w:rPr>
                </w:rPrChange>
              </w:rPr>
              <w:t>b 菌落总数和大肠菌群的要求不适用于现制现售产品，以及含有未熟制的发酵配料或新鲜水果</w:t>
            </w:r>
          </w:p>
          <w:p>
            <w:pPr>
              <w:pStyle w:val="73"/>
              <w:widowControl w:val="0"/>
              <w:numPr>
                <w:ilvl w:val="0"/>
                <w:numId w:val="0"/>
              </w:numPr>
              <w:ind w:left="363"/>
              <w:rPr>
                <w:rFonts w:hint="eastAsia"/>
                <w:color w:val="auto"/>
                <w:rPrChange w:id="1183" w:author="李勇" w:date="2020-07-01T11:49:00Z">
                  <w:rPr>
                    <w:rFonts w:hint="eastAsia"/>
                  </w:rPr>
                </w:rPrChange>
              </w:rPr>
            </w:pPr>
            <w:del w:id="1184" w:author="李勇 [2]" w:date="2020-09-02T11:04:39Z">
              <w:r>
                <w:rPr>
                  <w:rFonts w:hint="eastAsia"/>
                  <w:color w:val="auto"/>
                  <w:rPrChange w:id="1185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186" w:author="李勇 [2]" w:date="2020-09-02T11:04:39Z">
              <w:r>
                <w:rPr>
                  <w:rFonts w:hint="eastAsia"/>
                  <w:color w:val="auto"/>
                  <w:rPrChange w:id="1187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188" w:author="李勇 [2]" w:date="2020-09-02T11:04:39Z">
              <w:r>
                <w:rPr>
                  <w:rFonts w:hint="eastAsia"/>
                  <w:color w:val="auto"/>
                  <w:rPrChange w:id="1189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190" w:author="李勇 [2]" w:date="2020-09-02T11:04:39Z">
              <w:r>
                <w:rPr>
                  <w:rFonts w:hint="eastAsia"/>
                  <w:color w:val="auto"/>
                  <w:rPrChange w:id="1191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r>
              <w:rPr>
                <w:rFonts w:hint="eastAsia"/>
                <w:color w:val="auto"/>
                <w:rPrChange w:id="1192" w:author="李勇" w:date="2020-07-01T11:49:00Z">
                  <w:rPr>
                    <w:rFonts w:hint="eastAsia"/>
                  </w:rPr>
                </w:rPrChange>
              </w:rPr>
              <w:t>蔬菜的产品</w:t>
            </w:r>
            <w:del w:id="1193" w:author="李勇 [2]" w:date="2020-09-02T10:55:58Z">
              <w:r>
                <w:rPr>
                  <w:rFonts w:hint="eastAsia"/>
                  <w:color w:val="auto"/>
                  <w:rPrChange w:id="1194" w:author="李勇" w:date="2020-07-01T11:49:00Z">
                    <w:rPr>
                      <w:rFonts w:hint="eastAsia"/>
                    </w:rPr>
                  </w:rPrChange>
                </w:rPr>
                <w:delText>，</w:delText>
              </w:r>
            </w:del>
            <w:del w:id="1195" w:author="李勇 [2]" w:date="2020-09-02T10:55:58Z">
              <w:r>
                <w:rPr>
                  <w:rFonts w:hint="eastAsia"/>
                  <w:color w:val="auto"/>
                  <w:rPrChange w:id="1196" w:author="李勇 [2]" w:date="2020-09-02T11:08:25Z">
                    <w:rPr>
                      <w:rFonts w:hint="eastAsia"/>
                    </w:rPr>
                  </w:rPrChange>
                </w:rPr>
                <w:delText>仅限于预包装和非定量包装</w:delText>
              </w:r>
            </w:del>
            <w:r>
              <w:rPr>
                <w:rFonts w:hint="eastAsia"/>
                <w:color w:val="auto"/>
                <w:rPrChange w:id="1197" w:author="李勇 [2]" w:date="2020-09-02T11:08:25Z">
                  <w:rPr>
                    <w:rFonts w:hint="eastAsia"/>
                  </w:rPr>
                </w:rPrChange>
              </w:rPr>
              <w:t>。</w:t>
            </w:r>
          </w:p>
          <w:p>
            <w:pPr>
              <w:pStyle w:val="73"/>
              <w:widowControl w:val="0"/>
              <w:numPr>
                <w:ilvl w:val="0"/>
                <w:numId w:val="0"/>
              </w:numPr>
              <w:ind w:left="363"/>
              <w:rPr>
                <w:rFonts w:hint="eastAsia"/>
                <w:color w:val="auto"/>
              </w:rPr>
            </w:pPr>
            <w:del w:id="1198" w:author="李勇 [2]" w:date="2020-09-02T11:04:57Z">
              <w:r>
                <w:rPr>
                  <w:rFonts w:hint="eastAsia"/>
                  <w:color w:val="auto"/>
                  <w:rPrChange w:id="1199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del w:id="1200" w:author="李勇 [2]" w:date="2020-09-02T11:04:56Z">
              <w:r>
                <w:rPr>
                  <w:rFonts w:hint="eastAsia"/>
                  <w:color w:val="auto"/>
                  <w:rPrChange w:id="1201" w:author="李勇" w:date="2020-07-01T11:49:00Z">
                    <w:rPr>
                      <w:rFonts w:hint="eastAsia"/>
                    </w:rPr>
                  </w:rPrChange>
                </w:rPr>
                <w:delText xml:space="preserve"> </w:delText>
              </w:r>
            </w:del>
            <w:r>
              <w:rPr>
                <w:rFonts w:hint="eastAsia"/>
                <w:color w:val="auto"/>
                <w:rPrChange w:id="1202" w:author="李勇" w:date="2020-07-01T11:49:00Z">
                  <w:rPr>
                    <w:rFonts w:hint="eastAsia"/>
                  </w:rPr>
                </w:rPrChange>
              </w:rPr>
              <w:t xml:space="preserve">c 霉菌的要求不适用于添加了霉菌成熟干酪的产品。   </w:t>
            </w:r>
          </w:p>
        </w:tc>
      </w:tr>
    </w:tbl>
    <w:p>
      <w:pPr>
        <w:pStyle w:val="90"/>
        <w:numPr>
          <w:ilvl w:val="0"/>
          <w:numId w:val="0"/>
        </w:numPr>
        <w:spacing w:line="360" w:lineRule="auto"/>
        <w:ind w:left="3885"/>
        <w:jc w:val="both"/>
        <w:rPr>
          <w:del w:id="1203" w:author="李勇 [2]" w:date="2020-09-02T10:50:42Z"/>
          <w:rFonts w:hint="eastAsia" w:ascii="宋体" w:hAnsi="宋体" w:eastAsia="宋体"/>
          <w:color w:val="auto"/>
          <w:szCs w:val="21"/>
          <w:rPrChange w:id="1204" w:author="李勇 [2]" w:date="2020-09-09T16:49:43Z">
            <w:rPr>
              <w:del w:id="1205" w:author="李勇 [2]" w:date="2020-09-02T10:50:42Z"/>
              <w:rFonts w:hint="eastAsia"/>
              <w:szCs w:val="22"/>
            </w:rPr>
          </w:rPrChange>
        </w:rPr>
      </w:pPr>
      <w:del w:id="1206" w:author="李勇 [2]" w:date="2020-09-02T10:50:42Z">
        <w:r>
          <w:rPr>
            <w:rFonts w:hint="eastAsia" w:ascii="宋体" w:hAnsi="宋体" w:eastAsia="宋体"/>
            <w:color w:val="auto"/>
            <w:szCs w:val="21"/>
            <w:rPrChange w:id="1207" w:author="李勇 [2]" w:date="2020-09-09T16:49:43Z">
              <w:rPr>
                <w:rFonts w:hint="eastAsia"/>
                <w:szCs w:val="21"/>
              </w:rPr>
            </w:rPrChange>
          </w:rPr>
          <w:delText xml:space="preserve">表3  </w:delText>
        </w:r>
      </w:del>
      <w:del w:id="1208" w:author="李勇 [2]" w:date="2020-09-02T10:50:42Z">
        <w:r>
          <w:rPr>
            <w:rFonts w:hint="eastAsia" w:ascii="宋体" w:hAnsi="宋体" w:eastAsia="宋体"/>
            <w:color w:val="auto"/>
            <w:szCs w:val="21"/>
            <w:rPrChange w:id="1209" w:author="李勇 [2]" w:date="2020-09-09T16:49:43Z">
              <w:rPr>
                <w:rFonts w:hint="eastAsia"/>
                <w:szCs w:val="22"/>
              </w:rPr>
            </w:rPrChange>
          </w:rPr>
          <w:delText>微生物</w:delText>
        </w:r>
      </w:del>
      <w:del w:id="1210" w:author="李勇 [2]" w:date="2020-09-02T10:50:42Z">
        <w:r>
          <w:rPr>
            <w:rFonts w:hint="eastAsia" w:ascii="宋体" w:hAnsi="宋体" w:eastAsia="宋体"/>
            <w:color w:val="auto"/>
            <w:szCs w:val="21"/>
            <w:rPrChange w:id="1211" w:author="李勇 [2]" w:date="2020-09-09T16:49:43Z">
              <w:rPr>
                <w:rFonts w:hint="eastAsia"/>
                <w:szCs w:val="22"/>
              </w:rPr>
            </w:rPrChange>
          </w:rPr>
          <w:delText>指标</w:delText>
        </w:r>
      </w:del>
    </w:p>
    <w:p>
      <w:pPr>
        <w:spacing w:before="156" w:beforeLines="50" w:after="156" w:afterLines="50"/>
        <w:ind w:firstLine="420" w:firstLineChars="200"/>
        <w:rPr>
          <w:del w:id="1213" w:author="李勇 [2]" w:date="2020-09-02T11:02:04Z"/>
          <w:rFonts w:hint="eastAsia" w:ascii="宋体" w:hAnsi="宋体"/>
          <w:color w:val="auto"/>
          <w:szCs w:val="21"/>
          <w:rPrChange w:id="1214" w:author="李勇 [2]" w:date="2020-09-09T16:49:43Z">
            <w:rPr>
              <w:del w:id="1215" w:author="李勇 [2]" w:date="2020-09-02T11:02:04Z"/>
              <w:rFonts w:hint="eastAsia" w:ascii="Times New Roman"/>
              <w:szCs w:val="21"/>
            </w:rPr>
          </w:rPrChange>
        </w:rPr>
        <w:pPrChange w:id="1212" w:author="李勇 [2]" w:date="2020-09-02T10:58:31Z">
          <w:pPr>
            <w:pStyle w:val="59"/>
            <w:spacing w:before="156" w:beforeLines="50" w:after="156" w:afterLines="50"/>
          </w:pPr>
        </w:pPrChange>
      </w:pPr>
      <w:del w:id="1216" w:author="李勇 [2]" w:date="2020-09-02T11:02:04Z">
        <w:r>
          <w:rPr>
            <w:rFonts w:hint="eastAsia" w:ascii="宋体" w:hAnsi="宋体"/>
            <w:color w:val="auto"/>
            <w:szCs w:val="21"/>
            <w:rPrChange w:id="1217" w:author="李勇 [2]" w:date="2020-09-09T16:49:43Z">
              <w:rPr>
                <w:rFonts w:hint="eastAsia" w:ascii="Times New Roman"/>
                <w:szCs w:val="21"/>
              </w:rPr>
            </w:rPrChange>
          </w:rPr>
          <w:delText>致病菌</w:delText>
        </w:r>
      </w:del>
    </w:p>
    <w:p>
      <w:pPr>
        <w:ind w:firstLine="420" w:firstLineChars="200"/>
        <w:rPr>
          <w:del w:id="1218" w:author="李勇 [2]" w:date="2020-09-02T11:02:04Z"/>
          <w:rFonts w:hint="eastAsia" w:ascii="宋体" w:hAnsi="宋体"/>
          <w:color w:val="auto"/>
          <w:szCs w:val="21"/>
          <w:rPrChange w:id="1219" w:author="李勇 [2]" w:date="2020-09-09T16:49:43Z">
            <w:rPr>
              <w:del w:id="1220" w:author="李勇 [2]" w:date="2020-09-02T11:02:04Z"/>
              <w:rFonts w:hint="eastAsia"/>
            </w:rPr>
          </w:rPrChange>
        </w:rPr>
      </w:pPr>
      <w:del w:id="1221" w:author="李勇 [2]" w:date="2020-09-02T11:02:04Z">
        <w:r>
          <w:rPr>
            <w:rFonts w:hint="eastAsia" w:ascii="宋体" w:hAnsi="宋体"/>
            <w:color w:val="auto"/>
            <w:szCs w:val="21"/>
            <w:rPrChange w:id="1222" w:author="李勇 [2]" w:date="2020-09-09T16:49:43Z">
              <w:rPr>
                <w:rFonts w:hint="eastAsia"/>
              </w:rPr>
            </w:rPrChange>
          </w:rPr>
          <w:delText>预包装食品符合GB 29921熟制粮食制品（含焙烤类）规定，非预包装食品符合国家有关食品安全标准要求。</w:delText>
        </w:r>
      </w:del>
    </w:p>
    <w:p>
      <w:pPr>
        <w:pStyle w:val="59"/>
        <w:numPr>
          <w:numberingChange w:id="1223" w:author="gyb1" w:date="2020-06-26T17:34:00Z" w:original="%1:1:255:_%2:4:0:.%3:7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224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225" w:author="李勇" w:date="2020-07-01T11:49:00Z">
            <w:rPr>
              <w:rFonts w:hint="eastAsia" w:ascii="Times New Roman"/>
              <w:szCs w:val="21"/>
            </w:rPr>
          </w:rPrChange>
        </w:rPr>
        <w:t>食品添加剂</w:t>
      </w:r>
    </w:p>
    <w:p>
      <w:pPr>
        <w:ind w:firstLine="420" w:firstLineChars="200"/>
        <w:rPr>
          <w:ins w:id="1226" w:author="李勇 [2]" w:date="2020-09-02T11:14:19Z"/>
          <w:rFonts w:hint="eastAsia"/>
          <w:color w:val="auto"/>
        </w:rPr>
      </w:pPr>
      <w:r>
        <w:rPr>
          <w:rFonts w:hint="eastAsia"/>
          <w:color w:val="auto"/>
          <w:rPrChange w:id="1227" w:author="李勇" w:date="2020-07-01T11:49:00Z">
            <w:rPr>
              <w:rFonts w:hint="eastAsia"/>
            </w:rPr>
          </w:rPrChange>
        </w:rPr>
        <w:t>符合GB 2760中食品分类07.</w:t>
      </w:r>
      <w:ins w:id="1228" w:author="gyb1" w:date="2020-06-26T11:58:00Z">
        <w:r>
          <w:rPr>
            <w:rFonts w:hint="eastAsia"/>
            <w:color w:val="auto"/>
            <w:rPrChange w:id="1229" w:author="李勇" w:date="2020-07-01T11:49:00Z">
              <w:rPr>
                <w:rFonts w:hint="eastAsia"/>
              </w:rPr>
            </w:rPrChange>
          </w:rPr>
          <w:t>05</w:t>
        </w:r>
      </w:ins>
      <w:del w:id="1230" w:author="李勇 [2]" w:date="2020-09-08T15:52:02Z">
        <w:r>
          <w:rPr>
            <w:rFonts w:hint="eastAsia"/>
            <w:color w:val="auto"/>
            <w:rPrChange w:id="1231" w:author="李勇" w:date="2020-07-01T11:49:00Z">
              <w:rPr>
                <w:rFonts w:hint="eastAsia"/>
              </w:rPr>
            </w:rPrChange>
          </w:rPr>
          <w:delText>糕点</w:delText>
        </w:r>
      </w:del>
      <w:ins w:id="1232" w:author="李勇 [2]" w:date="2020-09-08T15:52:02Z">
        <w:r>
          <w:rPr>
            <w:rFonts w:hint="eastAsia"/>
            <w:color w:val="auto"/>
            <w:lang w:eastAsia="zh-CN"/>
          </w:rPr>
          <w:t>其他</w:t>
        </w:r>
      </w:ins>
      <w:ins w:id="1233" w:author="李勇 [2]" w:date="2020-09-08T15:52:11Z">
        <w:r>
          <w:rPr>
            <w:rFonts w:hint="eastAsia"/>
            <w:color w:val="auto"/>
            <w:lang w:eastAsia="zh-CN"/>
          </w:rPr>
          <w:t>焙烤</w:t>
        </w:r>
      </w:ins>
      <w:ins w:id="1234" w:author="李勇 [2]" w:date="2020-09-08T15:52:02Z">
        <w:r>
          <w:rPr>
            <w:rFonts w:hint="eastAsia"/>
            <w:color w:val="auto"/>
            <w:lang w:eastAsia="zh-CN"/>
          </w:rPr>
          <w:t>食品</w:t>
        </w:r>
      </w:ins>
      <w:r>
        <w:rPr>
          <w:rFonts w:hint="eastAsia"/>
          <w:color w:val="auto"/>
          <w:rPrChange w:id="1235" w:author="李勇" w:date="2020-07-01T11:49:00Z">
            <w:rPr>
              <w:rFonts w:hint="eastAsia"/>
            </w:rPr>
          </w:rPrChange>
        </w:rPr>
        <w:t>的规定。</w:t>
      </w:r>
    </w:p>
    <w:p>
      <w:pPr>
        <w:ind w:firstLine="420" w:firstLineChars="200"/>
        <w:rPr>
          <w:del w:id="1236" w:author="李勇 [2]" w:date="2020-09-02T11:14:40Z"/>
          <w:rFonts w:hint="eastAsia"/>
          <w:color w:val="auto"/>
          <w:rPrChange w:id="1237" w:author="李勇" w:date="2020-07-01T11:49:00Z">
            <w:rPr>
              <w:del w:id="1238" w:author="李勇 [2]" w:date="2020-09-02T11:14:40Z"/>
              <w:rFonts w:hint="eastAsia"/>
            </w:rPr>
          </w:rPrChange>
        </w:rPr>
      </w:pPr>
    </w:p>
    <w:p>
      <w:pPr>
        <w:pStyle w:val="59"/>
        <w:numPr>
          <w:numberingChange w:id="1239" w:author="gyb1" w:date="2020-06-26T17:34:00Z" w:original="%1:1:255:_%2:4:0:.%3:8:0:　"/>
        </w:numPr>
        <w:spacing w:before="156" w:beforeLines="50" w:after="156" w:afterLines="50"/>
        <w:rPr>
          <w:del w:id="1240" w:author="李勇 [2]" w:date="2020-09-01T18:30:57Z"/>
          <w:rFonts w:hint="eastAsia" w:ascii="Times New Roman"/>
          <w:color w:val="auto"/>
          <w:szCs w:val="21"/>
          <w:rPrChange w:id="1241" w:author="李勇 [2]" w:date="2020-09-08T16:06:45Z">
            <w:rPr>
              <w:del w:id="1242" w:author="李勇 [2]" w:date="2020-09-01T18:30:57Z"/>
              <w:rFonts w:hint="eastAsia" w:ascii="Times New Roman"/>
              <w:szCs w:val="21"/>
            </w:rPr>
          </w:rPrChange>
        </w:rPr>
      </w:pPr>
      <w:del w:id="1243" w:author="李勇 [2]" w:date="2020-09-01T18:30:57Z">
        <w:r>
          <w:rPr>
            <w:rFonts w:hint="eastAsia" w:ascii="Times New Roman"/>
            <w:color w:val="auto"/>
            <w:szCs w:val="21"/>
            <w:rPrChange w:id="1244" w:author="李勇 [2]" w:date="2020-09-08T16:06:45Z">
              <w:rPr>
                <w:rFonts w:hint="eastAsia" w:ascii="Times New Roman"/>
                <w:szCs w:val="21"/>
              </w:rPr>
            </w:rPrChange>
          </w:rPr>
          <w:delText>真菌毒素污染物</w:delText>
        </w:r>
      </w:del>
    </w:p>
    <w:p>
      <w:pPr>
        <w:ind w:firstLine="420" w:firstLineChars="200"/>
        <w:rPr>
          <w:del w:id="1245" w:author="李勇 [2]" w:date="2020-09-01T18:30:57Z"/>
          <w:rFonts w:hint="eastAsia"/>
          <w:color w:val="auto"/>
          <w:rPrChange w:id="1246" w:author="李勇 [2]" w:date="2020-09-08T16:06:45Z">
            <w:rPr>
              <w:del w:id="1247" w:author="李勇 [2]" w:date="2020-09-01T18:30:57Z"/>
              <w:rFonts w:hint="eastAsia"/>
            </w:rPr>
          </w:rPrChange>
        </w:rPr>
      </w:pPr>
      <w:del w:id="1248" w:author="李勇 [2]" w:date="2020-09-01T18:30:57Z">
        <w:r>
          <w:rPr>
            <w:rFonts w:hint="eastAsia"/>
            <w:color w:val="auto"/>
            <w:rPrChange w:id="1249" w:author="李勇 [2]" w:date="2020-09-08T16:06:45Z">
              <w:rPr>
                <w:rFonts w:hint="eastAsia"/>
              </w:rPr>
            </w:rPrChange>
          </w:rPr>
          <w:delText>符合GB 2761的</w:delText>
        </w:r>
      </w:del>
      <w:ins w:id="1250" w:author="李勇" w:date="2020-07-01T11:17:00Z">
        <w:del w:id="1251" w:author="李勇 [2]" w:date="2020-09-01T18:30:57Z">
          <w:r>
            <w:rPr>
              <w:rFonts w:hint="eastAsia"/>
              <w:color w:val="auto"/>
              <w:lang w:eastAsia="zh-CN"/>
              <w:rPrChange w:id="1252" w:author="李勇 [2]" w:date="2020-09-08T16:06:45Z">
                <w:rPr>
                  <w:rFonts w:hint="eastAsia"/>
                  <w:lang w:eastAsia="zh-CN"/>
                </w:rPr>
              </w:rPrChange>
            </w:rPr>
            <w:delText>有关</w:delText>
          </w:r>
        </w:del>
      </w:ins>
      <w:del w:id="1253" w:author="李勇 [2]" w:date="2020-09-01T18:30:57Z">
        <w:r>
          <w:rPr>
            <w:rFonts w:hint="eastAsia"/>
            <w:color w:val="auto"/>
            <w:rPrChange w:id="1254" w:author="李勇 [2]" w:date="2020-09-08T16:06:45Z">
              <w:rPr>
                <w:rFonts w:hint="eastAsia"/>
              </w:rPr>
            </w:rPrChange>
          </w:rPr>
          <w:delText>规定。</w:delText>
        </w:r>
      </w:del>
    </w:p>
    <w:p>
      <w:pPr>
        <w:pStyle w:val="59"/>
        <w:numPr>
          <w:numberingChange w:id="1255" w:author="gyb1" w:date="2020-06-26T17:34:00Z" w:original="%1:1:255:_%2:4:0:.%3:9:0:　"/>
        </w:numPr>
        <w:spacing w:before="156" w:beforeLines="50" w:after="156" w:afterLines="50"/>
        <w:rPr>
          <w:del w:id="1256" w:author="李勇 [2]" w:date="2020-09-01T18:30:57Z"/>
          <w:rFonts w:hint="eastAsia"/>
          <w:color w:val="auto"/>
          <w:rPrChange w:id="1257" w:author="李勇 [2]" w:date="2020-09-08T16:06:45Z">
            <w:rPr>
              <w:del w:id="1258" w:author="李勇 [2]" w:date="2020-09-01T18:30:57Z"/>
              <w:rFonts w:hint="eastAsia"/>
            </w:rPr>
          </w:rPrChange>
        </w:rPr>
      </w:pPr>
      <w:del w:id="1259" w:author="李勇 [2]" w:date="2020-09-01T18:30:57Z">
        <w:r>
          <w:rPr>
            <w:rFonts w:hint="eastAsia" w:ascii="Times New Roman"/>
            <w:color w:val="auto"/>
            <w:szCs w:val="21"/>
            <w:rPrChange w:id="1260" w:author="李勇 [2]" w:date="2020-09-08T16:06:45Z">
              <w:rPr>
                <w:rFonts w:hint="eastAsia" w:ascii="Times New Roman"/>
                <w:szCs w:val="21"/>
              </w:rPr>
            </w:rPrChange>
          </w:rPr>
          <w:delText>食品污染物限量</w:delText>
        </w:r>
      </w:del>
    </w:p>
    <w:p>
      <w:pPr>
        <w:ind w:firstLine="420" w:firstLineChars="200"/>
        <w:rPr>
          <w:del w:id="1261" w:author="李勇 [2]" w:date="2020-09-01T18:30:57Z"/>
          <w:rFonts w:hint="eastAsia"/>
          <w:color w:val="auto"/>
          <w:rPrChange w:id="1262" w:author="李勇 [2]" w:date="2020-09-08T16:06:45Z">
            <w:rPr>
              <w:del w:id="1263" w:author="李勇 [2]" w:date="2020-09-01T18:30:57Z"/>
              <w:rFonts w:hint="eastAsia"/>
            </w:rPr>
          </w:rPrChange>
        </w:rPr>
      </w:pPr>
      <w:del w:id="1264" w:author="李勇 [2]" w:date="2020-09-01T18:30:57Z">
        <w:r>
          <w:rPr>
            <w:rFonts w:hint="eastAsia"/>
            <w:color w:val="auto"/>
            <w:rPrChange w:id="1265" w:author="李勇 [2]" w:date="2020-09-08T16:06:45Z">
              <w:rPr>
                <w:rFonts w:hint="eastAsia"/>
              </w:rPr>
            </w:rPrChange>
          </w:rPr>
          <w:delText>符合GB 2762的</w:delText>
        </w:r>
      </w:del>
      <w:ins w:id="1266" w:author="李勇" w:date="2020-07-01T11:17:00Z">
        <w:del w:id="1267" w:author="李勇 [2]" w:date="2020-09-01T18:30:57Z">
          <w:r>
            <w:rPr>
              <w:rFonts w:hint="eastAsia"/>
              <w:color w:val="auto"/>
              <w:lang w:eastAsia="zh-CN"/>
              <w:rPrChange w:id="1268" w:author="李勇 [2]" w:date="2020-09-08T16:06:45Z">
                <w:rPr>
                  <w:rFonts w:hint="eastAsia"/>
                  <w:lang w:eastAsia="zh-CN"/>
                </w:rPr>
              </w:rPrChange>
            </w:rPr>
            <w:delText>有关</w:delText>
          </w:r>
        </w:del>
      </w:ins>
      <w:del w:id="1269" w:author="李勇 [2]" w:date="2020-09-01T18:30:57Z">
        <w:r>
          <w:rPr>
            <w:rFonts w:hint="eastAsia"/>
            <w:color w:val="auto"/>
            <w:rPrChange w:id="1270" w:author="李勇 [2]" w:date="2020-09-08T16:06:45Z">
              <w:rPr>
                <w:rFonts w:hint="eastAsia"/>
              </w:rPr>
            </w:rPrChange>
          </w:rPr>
          <w:delText>规定。</w:delText>
        </w:r>
      </w:del>
    </w:p>
    <w:p>
      <w:pPr>
        <w:pStyle w:val="59"/>
        <w:numPr>
          <w:numberingChange w:id="1271" w:author="gyb1" w:date="2020-06-26T17:34:00Z" w:original="%1:1:255:_%2:4:0:.%3:10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272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273" w:author="李勇" w:date="2020-07-01T11:49:00Z">
            <w:rPr>
              <w:rFonts w:hint="eastAsia" w:ascii="Times New Roman"/>
              <w:szCs w:val="21"/>
            </w:rPr>
          </w:rPrChange>
        </w:rPr>
        <w:t>净含量及允差</w:t>
      </w:r>
    </w:p>
    <w:p>
      <w:pPr>
        <w:ind w:firstLine="420" w:firstLineChars="200"/>
        <w:rPr>
          <w:rFonts w:hint="eastAsia"/>
          <w:color w:val="auto"/>
          <w:rPrChange w:id="1274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275" w:author="李勇" w:date="2020-07-01T11:49:00Z">
            <w:rPr>
              <w:rFonts w:hint="eastAsia"/>
            </w:rPr>
          </w:rPrChange>
        </w:rPr>
        <w:t>应符合国家质量监督检验检疫总局令〔2005〕第75号《定量包装商品计量监督管理办法》的规定。</w:t>
      </w:r>
    </w:p>
    <w:p>
      <w:pPr>
        <w:pStyle w:val="59"/>
        <w:numPr>
          <w:numberingChange w:id="1276" w:author="gyb1" w:date="2020-06-26T17:34:00Z" w:original="%1:1:255:_%2:4:0:.%3:11:0:　"/>
        </w:numPr>
        <w:spacing w:before="156" w:beforeLines="50" w:after="156" w:afterLines="50"/>
        <w:rPr>
          <w:del w:id="1277" w:author="李勇 [2]" w:date="2020-09-01T18:36:41Z"/>
          <w:rFonts w:hint="eastAsia" w:ascii="Times New Roman"/>
          <w:color w:val="auto"/>
          <w:szCs w:val="21"/>
          <w:rPrChange w:id="1278" w:author="李勇" w:date="2020-07-01T11:49:00Z">
            <w:rPr>
              <w:del w:id="1279" w:author="李勇 [2]" w:date="2020-09-01T18:36:41Z"/>
              <w:rFonts w:hint="eastAsia" w:ascii="Times New Roman"/>
              <w:szCs w:val="21"/>
            </w:rPr>
          </w:rPrChange>
        </w:rPr>
      </w:pPr>
      <w:del w:id="1280" w:author="李勇 [2]" w:date="2020-09-01T18:36:41Z">
        <w:r>
          <w:rPr>
            <w:rFonts w:hint="eastAsia" w:ascii="Times New Roman"/>
            <w:color w:val="auto"/>
            <w:szCs w:val="21"/>
            <w:rPrChange w:id="1281" w:author="李勇" w:date="2020-07-01T11:49:00Z">
              <w:rPr>
                <w:rFonts w:hint="eastAsia" w:ascii="Times New Roman"/>
                <w:szCs w:val="21"/>
              </w:rPr>
            </w:rPrChange>
          </w:rPr>
          <w:delText>生产加工过程</w:delText>
        </w:r>
      </w:del>
    </w:p>
    <w:p>
      <w:pPr>
        <w:ind w:firstLine="420" w:firstLineChars="200"/>
        <w:rPr>
          <w:del w:id="1282" w:author="李勇 [2]" w:date="2020-09-01T18:36:41Z"/>
          <w:rFonts w:hint="eastAsia"/>
          <w:color w:val="auto"/>
          <w:rPrChange w:id="1283" w:author="李勇" w:date="2020-07-01T11:49:00Z">
            <w:rPr>
              <w:del w:id="1284" w:author="李勇 [2]" w:date="2020-09-01T18:36:41Z"/>
              <w:rFonts w:hint="eastAsia"/>
            </w:rPr>
          </w:rPrChange>
        </w:rPr>
      </w:pPr>
      <w:del w:id="1285" w:author="李勇 [2]" w:date="2020-09-01T18:36:41Z">
        <w:r>
          <w:rPr>
            <w:rFonts w:hint="eastAsia"/>
            <w:color w:val="auto"/>
            <w:rPrChange w:id="1286" w:author="李勇" w:date="2020-07-01T11:49:00Z">
              <w:rPr>
                <w:rFonts w:hint="eastAsia"/>
              </w:rPr>
            </w:rPrChange>
          </w:rPr>
          <w:delText>生产加工过程的卫生要求应符合GB 14881、GB 8957的规定。</w:delText>
        </w:r>
      </w:del>
    </w:p>
    <w:p>
      <w:pPr>
        <w:pStyle w:val="60"/>
        <w:numPr>
          <w:numberingChange w:id="1287" w:author="gyb1" w:date="2020-06-26T17:34:00Z" w:original="%1:1:255:_%2:5:0:　"/>
        </w:numPr>
        <w:spacing w:before="312" w:beforeLines="100" w:after="312" w:afterLines="100"/>
        <w:rPr>
          <w:del w:id="1288" w:author="李勇 [2]" w:date="2020-09-01T18:36:41Z"/>
          <w:rFonts w:hint="eastAsia"/>
          <w:color w:val="auto"/>
          <w:szCs w:val="22"/>
          <w:rPrChange w:id="1289" w:author="李勇 [2]" w:date="2020-09-08T16:06:45Z">
            <w:rPr>
              <w:del w:id="1290" w:author="李勇 [2]" w:date="2020-09-01T18:36:41Z"/>
              <w:rFonts w:hint="eastAsia"/>
              <w:szCs w:val="22"/>
            </w:rPr>
          </w:rPrChange>
        </w:rPr>
      </w:pPr>
      <w:del w:id="1291" w:author="李勇 [2]" w:date="2020-09-01T18:36:41Z">
        <w:r>
          <w:rPr>
            <w:rFonts w:hint="eastAsia"/>
            <w:color w:val="auto"/>
            <w:szCs w:val="22"/>
            <w:rPrChange w:id="1292" w:author="李勇 [2]" w:date="2020-09-08T16:06:45Z">
              <w:rPr>
                <w:rFonts w:hint="eastAsia"/>
                <w:szCs w:val="22"/>
              </w:rPr>
            </w:rPrChange>
          </w:rPr>
          <w:delText>检验方法</w:delText>
        </w:r>
      </w:del>
    </w:p>
    <w:p>
      <w:pPr>
        <w:pStyle w:val="59"/>
        <w:numPr>
          <w:numberingChange w:id="1293" w:author="gyb1" w:date="2020-06-26T17:34:00Z" w:original="%1:1:255:_%2:5:0:.%3:1:0:　"/>
        </w:numPr>
        <w:spacing w:before="156" w:beforeLines="50" w:after="156" w:afterLines="50"/>
        <w:rPr>
          <w:del w:id="1294" w:author="李勇 [2]" w:date="2020-09-01T18:36:41Z"/>
          <w:rFonts w:hint="eastAsia" w:ascii="Times New Roman"/>
          <w:color w:val="auto"/>
          <w:szCs w:val="21"/>
          <w:rPrChange w:id="1295" w:author="李勇 [2]" w:date="2020-09-08T16:06:45Z">
            <w:rPr>
              <w:del w:id="1296" w:author="李勇 [2]" w:date="2020-09-01T18:36:41Z"/>
              <w:rFonts w:hint="eastAsia" w:ascii="Times New Roman"/>
              <w:szCs w:val="21"/>
            </w:rPr>
          </w:rPrChange>
        </w:rPr>
      </w:pPr>
      <w:del w:id="1297" w:author="李勇 [2]" w:date="2020-09-01T18:36:41Z">
        <w:r>
          <w:rPr>
            <w:rFonts w:hint="eastAsia" w:ascii="Times New Roman"/>
            <w:color w:val="auto"/>
            <w:szCs w:val="21"/>
            <w:rPrChange w:id="1298" w:author="李勇 [2]" w:date="2020-09-08T16:06:45Z">
              <w:rPr>
                <w:rFonts w:hint="eastAsia" w:ascii="Times New Roman"/>
                <w:szCs w:val="21"/>
              </w:rPr>
            </w:rPrChange>
          </w:rPr>
          <w:delText>感官检验</w:delText>
        </w:r>
      </w:del>
    </w:p>
    <w:p>
      <w:pPr>
        <w:ind w:firstLine="420" w:firstLineChars="200"/>
        <w:rPr>
          <w:del w:id="1299" w:author="李勇 [2]" w:date="2020-09-01T18:36:41Z"/>
          <w:color w:val="auto"/>
          <w:rPrChange w:id="1300" w:author="李勇 [2]" w:date="2020-09-08T16:06:45Z">
            <w:rPr>
              <w:del w:id="1301" w:author="李勇 [2]" w:date="2020-09-01T18:36:41Z"/>
            </w:rPr>
          </w:rPrChange>
        </w:rPr>
      </w:pPr>
      <w:del w:id="1302" w:author="李勇 [2]" w:date="2020-09-01T18:36:41Z">
        <w:r>
          <w:rPr>
            <w:color w:val="auto"/>
            <w:rPrChange w:id="1303" w:author="李勇 [2]" w:date="2020-09-08T16:06:45Z">
              <w:rPr/>
            </w:rPrChange>
          </w:rPr>
          <w:delText>在</w:delText>
        </w:r>
      </w:del>
      <w:del w:id="1304" w:author="李勇 [2]" w:date="2020-09-01T18:36:41Z">
        <w:r>
          <w:rPr>
            <w:rFonts w:hint="eastAsia"/>
            <w:color w:val="auto"/>
            <w:rPrChange w:id="1305" w:author="李勇 [2]" w:date="2020-09-08T16:06:45Z">
              <w:rPr>
                <w:rFonts w:hint="eastAsia"/>
              </w:rPr>
            </w:rPrChange>
          </w:rPr>
          <w:delText>自</w:delText>
        </w:r>
      </w:del>
      <w:del w:id="1306" w:author="李勇 [2]" w:date="2020-09-01T18:36:41Z">
        <w:r>
          <w:rPr>
            <w:color w:val="auto"/>
            <w:rPrChange w:id="1307" w:author="李勇 [2]" w:date="2020-09-08T16:06:45Z">
              <w:rPr/>
            </w:rPrChange>
          </w:rPr>
          <w:delText>然光线</w:delText>
        </w:r>
      </w:del>
      <w:del w:id="1308" w:author="李勇 [2]" w:date="2020-09-01T18:36:41Z">
        <w:r>
          <w:rPr>
            <w:rFonts w:hint="eastAsia"/>
            <w:color w:val="auto"/>
            <w:rPrChange w:id="1309" w:author="李勇 [2]" w:date="2020-09-08T16:06:45Z">
              <w:rPr>
                <w:rFonts w:hint="eastAsia"/>
              </w:rPr>
            </w:rPrChange>
          </w:rPr>
          <w:delText>下</w:delText>
        </w:r>
      </w:del>
      <w:del w:id="1310" w:author="李勇 [2]" w:date="2020-09-01T18:36:41Z">
        <w:r>
          <w:rPr>
            <w:color w:val="auto"/>
            <w:rPrChange w:id="1311" w:author="李勇 [2]" w:date="2020-09-08T16:06:45Z">
              <w:rPr/>
            </w:rPrChange>
          </w:rPr>
          <w:delText>，进行目测、味觉、嗅觉检验。</w:delText>
        </w:r>
      </w:del>
    </w:p>
    <w:p>
      <w:pPr>
        <w:pStyle w:val="59"/>
        <w:numPr>
          <w:numberingChange w:id="1312" w:author="gyb1" w:date="2020-06-26T17:34:00Z" w:original="%1:1:255:_%2:5:0:.%3:2:0:　"/>
        </w:numPr>
        <w:spacing w:before="156" w:beforeLines="50" w:after="156" w:afterLines="50"/>
        <w:rPr>
          <w:del w:id="1313" w:author="李勇 [2]" w:date="2020-09-01T18:36:41Z"/>
          <w:rFonts w:hint="eastAsia" w:ascii="Times New Roman"/>
          <w:color w:val="auto"/>
          <w:szCs w:val="21"/>
          <w:rPrChange w:id="1314" w:author="李勇 [2]" w:date="2020-09-08T16:06:45Z">
            <w:rPr>
              <w:del w:id="1315" w:author="李勇 [2]" w:date="2020-09-01T18:36:41Z"/>
              <w:rFonts w:hint="eastAsia" w:ascii="Times New Roman"/>
              <w:szCs w:val="21"/>
            </w:rPr>
          </w:rPrChange>
        </w:rPr>
      </w:pPr>
      <w:del w:id="1316" w:author="李勇 [2]" w:date="2020-09-01T18:36:41Z">
        <w:r>
          <w:rPr>
            <w:rFonts w:hint="eastAsia" w:ascii="Times New Roman"/>
            <w:color w:val="auto"/>
            <w:szCs w:val="21"/>
            <w:rPrChange w:id="1317" w:author="李勇 [2]" w:date="2020-09-08T16:06:45Z">
              <w:rPr>
                <w:rFonts w:hint="eastAsia" w:ascii="Times New Roman"/>
                <w:szCs w:val="21"/>
              </w:rPr>
            </w:rPrChange>
          </w:rPr>
          <w:delText>理化检验</w:delText>
        </w:r>
      </w:del>
    </w:p>
    <w:p>
      <w:pPr>
        <w:pStyle w:val="71"/>
        <w:numPr>
          <w:numberingChange w:id="1318" w:author="gyb1" w:date="2020-06-26T17:34:00Z" w:original="%1:1:255:_%2:5:0:.%3:2:0:.%4:1:0:　"/>
        </w:numPr>
        <w:snapToGrid w:val="0"/>
        <w:spacing w:before="156" w:beforeLines="50" w:after="156" w:afterLines="50"/>
        <w:ind w:left="0"/>
        <w:rPr>
          <w:del w:id="1319" w:author="李勇 [2]" w:date="2020-09-01T18:36:41Z"/>
          <w:rFonts w:hint="eastAsia"/>
          <w:color w:val="auto"/>
          <w:szCs w:val="21"/>
          <w:rPrChange w:id="1320" w:author="李勇 [2]" w:date="2020-09-08T16:06:45Z">
            <w:rPr>
              <w:del w:id="1321" w:author="李勇 [2]" w:date="2020-09-01T18:36:41Z"/>
              <w:rFonts w:hint="eastAsia"/>
              <w:szCs w:val="21"/>
            </w:rPr>
          </w:rPrChange>
        </w:rPr>
      </w:pPr>
      <w:del w:id="1322" w:author="李勇 [2]" w:date="2020-09-01T18:36:41Z">
        <w:r>
          <w:rPr>
            <w:rFonts w:hint="eastAsia"/>
            <w:color w:val="auto"/>
            <w:szCs w:val="21"/>
            <w:rPrChange w:id="1323" w:author="李勇 [2]" w:date="2020-09-08T16:06:45Z">
              <w:rPr>
                <w:rFonts w:hint="eastAsia"/>
                <w:szCs w:val="21"/>
              </w:rPr>
            </w:rPrChange>
          </w:rPr>
          <w:delText>过氧化值</w:delText>
        </w:r>
      </w:del>
    </w:p>
    <w:p>
      <w:pPr>
        <w:ind w:firstLine="420" w:firstLineChars="200"/>
        <w:rPr>
          <w:del w:id="1324" w:author="李勇 [2]" w:date="2020-09-01T18:36:41Z"/>
          <w:color w:val="auto"/>
          <w:rPrChange w:id="1325" w:author="李勇 [2]" w:date="2020-09-08T16:06:45Z">
            <w:rPr>
              <w:del w:id="1326" w:author="李勇 [2]" w:date="2020-09-01T18:36:41Z"/>
            </w:rPr>
          </w:rPrChange>
        </w:rPr>
      </w:pPr>
      <w:del w:id="1327" w:author="李勇 [2]" w:date="2020-09-01T18:36:41Z">
        <w:r>
          <w:rPr>
            <w:color w:val="auto"/>
            <w:rPrChange w:id="1328" w:author="李勇 [2]" w:date="2020-09-08T16:06:45Z">
              <w:rPr/>
            </w:rPrChange>
          </w:rPr>
          <w:delText>按GB 5009.</w:delText>
        </w:r>
      </w:del>
      <w:del w:id="1329" w:author="李勇 [2]" w:date="2020-09-01T18:36:41Z">
        <w:r>
          <w:rPr>
            <w:rFonts w:hint="eastAsia"/>
            <w:color w:val="auto"/>
            <w:rPrChange w:id="1330" w:author="李勇 [2]" w:date="2020-09-08T16:06:45Z">
              <w:rPr>
                <w:rFonts w:hint="eastAsia"/>
              </w:rPr>
            </w:rPrChange>
          </w:rPr>
          <w:delText>227</w:delText>
        </w:r>
      </w:del>
      <w:del w:id="1331" w:author="李勇 [2]" w:date="2020-09-01T18:36:41Z">
        <w:r>
          <w:rPr>
            <w:color w:val="auto"/>
            <w:rPrChange w:id="1332" w:author="李勇 [2]" w:date="2020-09-08T16:06:45Z">
              <w:rPr/>
            </w:rPrChange>
          </w:rPr>
          <w:delText>规定的方法测定。</w:delText>
        </w:r>
      </w:del>
    </w:p>
    <w:p>
      <w:pPr>
        <w:pStyle w:val="71"/>
        <w:numPr>
          <w:numberingChange w:id="1333" w:author="gyb1" w:date="2020-06-26T17:34:00Z" w:original="%1:1:255:_%2:5:0:.%3:2:0:.%4:2:0:　"/>
        </w:numPr>
        <w:snapToGrid w:val="0"/>
        <w:spacing w:before="156" w:beforeLines="50" w:after="156" w:afterLines="50"/>
        <w:ind w:left="0"/>
        <w:rPr>
          <w:del w:id="1334" w:author="李勇 [2]" w:date="2020-09-01T18:36:41Z"/>
          <w:rFonts w:hint="eastAsia"/>
          <w:color w:val="auto"/>
          <w:szCs w:val="21"/>
          <w:rPrChange w:id="1335" w:author="李勇 [2]" w:date="2020-09-08T16:06:45Z">
            <w:rPr>
              <w:del w:id="1336" w:author="李勇 [2]" w:date="2020-09-01T18:36:41Z"/>
              <w:rFonts w:hint="eastAsia"/>
              <w:szCs w:val="21"/>
            </w:rPr>
          </w:rPrChange>
        </w:rPr>
      </w:pPr>
      <w:del w:id="1337" w:author="李勇 [2]" w:date="2020-09-01T18:36:41Z">
        <w:r>
          <w:rPr>
            <w:rFonts w:hint="eastAsia"/>
            <w:color w:val="auto"/>
            <w:szCs w:val="21"/>
            <w:rPrChange w:id="1338" w:author="李勇 [2]" w:date="2020-09-08T16:06:45Z">
              <w:rPr>
                <w:rFonts w:hint="eastAsia"/>
                <w:szCs w:val="21"/>
              </w:rPr>
            </w:rPrChange>
          </w:rPr>
          <w:delText>酸价</w:delText>
        </w:r>
      </w:del>
    </w:p>
    <w:p>
      <w:pPr>
        <w:ind w:firstLine="420" w:firstLineChars="200"/>
        <w:rPr>
          <w:del w:id="1339" w:author="李勇 [2]" w:date="2020-09-01T18:36:41Z"/>
          <w:color w:val="auto"/>
          <w:rPrChange w:id="1340" w:author="李勇 [2]" w:date="2020-09-08T16:06:45Z">
            <w:rPr>
              <w:del w:id="1341" w:author="李勇 [2]" w:date="2020-09-01T18:36:41Z"/>
            </w:rPr>
          </w:rPrChange>
        </w:rPr>
      </w:pPr>
      <w:del w:id="1342" w:author="李勇 [2]" w:date="2020-09-01T18:36:41Z">
        <w:r>
          <w:rPr>
            <w:color w:val="auto"/>
            <w:rPrChange w:id="1343" w:author="李勇 [2]" w:date="2020-09-08T16:06:45Z">
              <w:rPr/>
            </w:rPrChange>
          </w:rPr>
          <w:delText>按GB 5009.</w:delText>
        </w:r>
      </w:del>
      <w:del w:id="1344" w:author="李勇 [2]" w:date="2020-09-01T18:36:41Z">
        <w:r>
          <w:rPr>
            <w:rFonts w:hint="eastAsia"/>
            <w:color w:val="auto"/>
            <w:rPrChange w:id="1345" w:author="李勇 [2]" w:date="2020-09-08T16:06:45Z">
              <w:rPr>
                <w:rFonts w:hint="eastAsia"/>
              </w:rPr>
            </w:rPrChange>
          </w:rPr>
          <w:delText>229</w:delText>
        </w:r>
      </w:del>
      <w:del w:id="1346" w:author="李勇 [2]" w:date="2020-09-01T18:36:41Z">
        <w:r>
          <w:rPr>
            <w:color w:val="auto"/>
            <w:rPrChange w:id="1347" w:author="李勇 [2]" w:date="2020-09-08T16:06:45Z">
              <w:rPr/>
            </w:rPrChange>
          </w:rPr>
          <w:delText>规定的方法测定。</w:delText>
        </w:r>
      </w:del>
    </w:p>
    <w:p>
      <w:pPr>
        <w:pStyle w:val="71"/>
        <w:numPr>
          <w:numberingChange w:id="1348" w:author="gyb1" w:date="2020-06-26T17:34:00Z" w:original="%1:1:255:_%2:5:0:.%3:2:0:.%4:3:0:　"/>
        </w:numPr>
        <w:snapToGrid w:val="0"/>
        <w:spacing w:before="156" w:beforeLines="50" w:after="156" w:afterLines="50"/>
        <w:ind w:left="0"/>
        <w:rPr>
          <w:del w:id="1349" w:author="李勇 [2]" w:date="2020-09-01T18:36:41Z"/>
          <w:rFonts w:hint="eastAsia"/>
          <w:color w:val="auto"/>
          <w:szCs w:val="21"/>
          <w:rPrChange w:id="1350" w:author="李勇 [2]" w:date="2020-09-08T16:06:45Z">
            <w:rPr>
              <w:del w:id="1351" w:author="李勇 [2]" w:date="2020-09-01T18:36:41Z"/>
              <w:rFonts w:hint="eastAsia"/>
              <w:szCs w:val="21"/>
            </w:rPr>
          </w:rPrChange>
        </w:rPr>
      </w:pPr>
      <w:del w:id="1352" w:author="李勇 [2]" w:date="2020-09-01T18:36:41Z">
        <w:r>
          <w:rPr>
            <w:rFonts w:hint="eastAsia"/>
            <w:color w:val="auto"/>
            <w:szCs w:val="21"/>
            <w:rPrChange w:id="1353" w:author="李勇 [2]" w:date="2020-09-08T16:06:45Z">
              <w:rPr>
                <w:rFonts w:hint="eastAsia"/>
                <w:szCs w:val="21"/>
              </w:rPr>
            </w:rPrChange>
          </w:rPr>
          <w:delText>铝</w:delText>
        </w:r>
      </w:del>
    </w:p>
    <w:p>
      <w:pPr>
        <w:ind w:firstLine="420" w:firstLineChars="200"/>
        <w:rPr>
          <w:del w:id="1354" w:author="李勇 [2]" w:date="2020-09-01T18:36:41Z"/>
          <w:color w:val="auto"/>
          <w:rPrChange w:id="1355" w:author="李勇 [2]" w:date="2020-09-08T16:06:45Z">
            <w:rPr>
              <w:del w:id="1356" w:author="李勇 [2]" w:date="2020-09-01T18:36:41Z"/>
            </w:rPr>
          </w:rPrChange>
        </w:rPr>
      </w:pPr>
      <w:del w:id="1357" w:author="李勇 [2]" w:date="2020-09-01T18:36:41Z">
        <w:r>
          <w:rPr>
            <w:color w:val="auto"/>
            <w:rPrChange w:id="1358" w:author="李勇 [2]" w:date="2020-09-08T16:06:45Z">
              <w:rPr/>
            </w:rPrChange>
          </w:rPr>
          <w:delText>按GB 5009.</w:delText>
        </w:r>
      </w:del>
      <w:del w:id="1359" w:author="李勇 [2]" w:date="2020-09-01T18:36:41Z">
        <w:r>
          <w:rPr>
            <w:rFonts w:hint="eastAsia"/>
            <w:color w:val="auto"/>
            <w:rPrChange w:id="1360" w:author="李勇 [2]" w:date="2020-09-08T16:06:45Z">
              <w:rPr>
                <w:rFonts w:hint="eastAsia"/>
              </w:rPr>
            </w:rPrChange>
          </w:rPr>
          <w:delText>182</w:delText>
        </w:r>
      </w:del>
      <w:del w:id="1361" w:author="李勇 [2]" w:date="2020-09-01T18:36:41Z">
        <w:r>
          <w:rPr>
            <w:color w:val="auto"/>
            <w:rPrChange w:id="1362" w:author="李勇 [2]" w:date="2020-09-08T16:06:45Z">
              <w:rPr/>
            </w:rPrChange>
          </w:rPr>
          <w:delText>规定的方法测定。</w:delText>
        </w:r>
      </w:del>
    </w:p>
    <w:p>
      <w:pPr>
        <w:pStyle w:val="71"/>
        <w:numPr>
          <w:numberingChange w:id="1363" w:author="gyb1" w:date="2020-06-26T17:34:00Z" w:original="%1:1:255:_%2:5:0:.%3:2:0:.%4:4:0:　"/>
        </w:numPr>
        <w:snapToGrid w:val="0"/>
        <w:spacing w:before="156" w:beforeLines="50" w:after="156" w:afterLines="50"/>
        <w:ind w:left="0"/>
        <w:rPr>
          <w:del w:id="1364" w:author="李勇 [2]" w:date="2020-09-01T18:36:41Z"/>
          <w:rFonts w:hint="eastAsia"/>
          <w:color w:val="auto"/>
          <w:szCs w:val="21"/>
          <w:rPrChange w:id="1365" w:author="李勇 [2]" w:date="2020-09-08T16:06:45Z">
            <w:rPr>
              <w:del w:id="1366" w:author="李勇 [2]" w:date="2020-09-01T18:36:41Z"/>
              <w:rFonts w:hint="eastAsia"/>
              <w:szCs w:val="21"/>
            </w:rPr>
          </w:rPrChange>
        </w:rPr>
      </w:pPr>
      <w:del w:id="1367" w:author="李勇 [2]" w:date="2020-09-01T18:36:41Z">
        <w:r>
          <w:rPr>
            <w:rFonts w:hint="eastAsia"/>
            <w:color w:val="auto"/>
            <w:szCs w:val="21"/>
            <w:rPrChange w:id="1368" w:author="李勇 [2]" w:date="2020-09-08T16:06:45Z">
              <w:rPr>
                <w:rFonts w:hint="eastAsia"/>
                <w:szCs w:val="21"/>
              </w:rPr>
            </w:rPrChange>
          </w:rPr>
          <w:delText>铅</w:delText>
        </w:r>
      </w:del>
    </w:p>
    <w:p>
      <w:pPr>
        <w:ind w:firstLine="420" w:firstLineChars="200"/>
        <w:rPr>
          <w:del w:id="1369" w:author="李勇 [2]" w:date="2020-09-01T18:36:41Z"/>
          <w:color w:val="auto"/>
          <w:rPrChange w:id="1370" w:author="李勇 [2]" w:date="2020-09-08T16:06:45Z">
            <w:rPr>
              <w:del w:id="1371" w:author="李勇 [2]" w:date="2020-09-01T18:36:41Z"/>
            </w:rPr>
          </w:rPrChange>
        </w:rPr>
      </w:pPr>
      <w:del w:id="1372" w:author="李勇 [2]" w:date="2020-09-01T18:36:41Z">
        <w:r>
          <w:rPr>
            <w:color w:val="auto"/>
            <w:rPrChange w:id="1373" w:author="李勇 [2]" w:date="2020-09-08T16:06:45Z">
              <w:rPr/>
            </w:rPrChange>
          </w:rPr>
          <w:delText>按GB 5009.12规定的方法测定。</w:delText>
        </w:r>
      </w:del>
    </w:p>
    <w:p>
      <w:pPr>
        <w:pStyle w:val="71"/>
        <w:numPr>
          <w:numberingChange w:id="1374" w:author="gyb1" w:date="2020-06-26T17:34:00Z" w:original="%1:1:255:_%2:5:0:.%3:2:0:.%4:5:0:　"/>
        </w:numPr>
        <w:snapToGrid w:val="0"/>
        <w:spacing w:before="156" w:beforeLines="50" w:after="156" w:afterLines="50"/>
        <w:ind w:left="0"/>
        <w:rPr>
          <w:del w:id="1375" w:author="李勇 [2]" w:date="2020-09-01T18:36:41Z"/>
          <w:rFonts w:hint="eastAsia"/>
          <w:color w:val="auto"/>
          <w:szCs w:val="21"/>
          <w:rPrChange w:id="1376" w:author="李勇 [2]" w:date="2020-09-08T16:06:45Z">
            <w:rPr>
              <w:del w:id="1377" w:author="李勇 [2]" w:date="2020-09-01T18:36:41Z"/>
              <w:rFonts w:hint="eastAsia"/>
              <w:szCs w:val="21"/>
            </w:rPr>
          </w:rPrChange>
        </w:rPr>
      </w:pPr>
      <w:del w:id="1378" w:author="李勇 [2]" w:date="2020-09-01T18:36:41Z">
        <w:r>
          <w:rPr>
            <w:rFonts w:hint="eastAsia"/>
            <w:color w:val="auto"/>
            <w:szCs w:val="21"/>
            <w:rPrChange w:id="1379" w:author="李勇 [2]" w:date="2020-09-08T16:06:45Z">
              <w:rPr>
                <w:rFonts w:hint="eastAsia"/>
                <w:szCs w:val="21"/>
              </w:rPr>
            </w:rPrChange>
          </w:rPr>
          <w:delText>黄曲霉毒素B</w:delText>
        </w:r>
      </w:del>
      <w:del w:id="1380" w:author="李勇 [2]" w:date="2020-09-01T18:36:41Z">
        <w:r>
          <w:rPr>
            <w:rFonts w:hint="eastAsia"/>
            <w:color w:val="auto"/>
            <w:szCs w:val="21"/>
            <w:vertAlign w:val="subscript"/>
            <w:rPrChange w:id="1381" w:author="李勇 [2]" w:date="2020-09-08T16:06:45Z">
              <w:rPr>
                <w:rFonts w:hint="eastAsia"/>
                <w:szCs w:val="21"/>
                <w:vertAlign w:val="subscript"/>
              </w:rPr>
            </w:rPrChange>
          </w:rPr>
          <w:delText>1</w:delText>
        </w:r>
      </w:del>
    </w:p>
    <w:p>
      <w:pPr>
        <w:ind w:firstLine="420" w:firstLineChars="200"/>
        <w:rPr>
          <w:del w:id="1382" w:author="李勇 [2]" w:date="2020-09-01T18:36:41Z"/>
          <w:color w:val="auto"/>
          <w:rPrChange w:id="1383" w:author="李勇 [2]" w:date="2020-09-08T16:06:45Z">
            <w:rPr>
              <w:del w:id="1384" w:author="李勇 [2]" w:date="2020-09-01T18:36:41Z"/>
            </w:rPr>
          </w:rPrChange>
        </w:rPr>
      </w:pPr>
      <w:del w:id="1385" w:author="李勇 [2]" w:date="2020-09-01T18:36:41Z">
        <w:r>
          <w:rPr>
            <w:color w:val="auto"/>
            <w:rPrChange w:id="1386" w:author="李勇 [2]" w:date="2020-09-08T16:06:45Z">
              <w:rPr/>
            </w:rPrChange>
          </w:rPr>
          <w:delText>按GB 5009.</w:delText>
        </w:r>
      </w:del>
      <w:del w:id="1387" w:author="李勇 [2]" w:date="2020-09-01T18:36:41Z">
        <w:r>
          <w:rPr>
            <w:rFonts w:hint="eastAsia"/>
            <w:color w:val="auto"/>
            <w:rPrChange w:id="1388" w:author="李勇 [2]" w:date="2020-09-08T16:06:45Z">
              <w:rPr>
                <w:rFonts w:hint="eastAsia"/>
              </w:rPr>
            </w:rPrChange>
          </w:rPr>
          <w:delText>22</w:delText>
        </w:r>
      </w:del>
      <w:del w:id="1389" w:author="李勇 [2]" w:date="2020-09-01T18:36:41Z">
        <w:r>
          <w:rPr>
            <w:color w:val="auto"/>
            <w:rPrChange w:id="1390" w:author="李勇 [2]" w:date="2020-09-08T16:06:45Z">
              <w:rPr/>
            </w:rPrChange>
          </w:rPr>
          <w:delText>规定的方法测定。</w:delText>
        </w:r>
      </w:del>
    </w:p>
    <w:p>
      <w:pPr>
        <w:pStyle w:val="59"/>
        <w:numPr>
          <w:numberingChange w:id="1391" w:author="gyb1" w:date="2020-06-26T17:34:00Z" w:original="%1:1:255:_%2:5:0:.%3:3:0:　"/>
        </w:numPr>
        <w:spacing w:before="156" w:beforeLines="50" w:after="156" w:afterLines="50"/>
        <w:rPr>
          <w:del w:id="1392" w:author="李勇 [2]" w:date="2020-09-01T18:36:41Z"/>
          <w:rFonts w:hint="eastAsia" w:ascii="Times New Roman"/>
          <w:color w:val="auto"/>
          <w:szCs w:val="21"/>
          <w:rPrChange w:id="1393" w:author="李勇 [2]" w:date="2020-09-08T16:06:45Z">
            <w:rPr>
              <w:del w:id="1394" w:author="李勇 [2]" w:date="2020-09-01T18:36:41Z"/>
              <w:rFonts w:hint="eastAsia" w:ascii="Times New Roman"/>
              <w:szCs w:val="21"/>
            </w:rPr>
          </w:rPrChange>
        </w:rPr>
      </w:pPr>
      <w:del w:id="1395" w:author="李勇 [2]" w:date="2020-09-01T18:36:41Z">
        <w:r>
          <w:rPr>
            <w:rFonts w:hint="eastAsia" w:ascii="Times New Roman"/>
            <w:color w:val="auto"/>
            <w:szCs w:val="21"/>
            <w:rPrChange w:id="1396" w:author="李勇 [2]" w:date="2020-09-08T16:06:45Z">
              <w:rPr>
                <w:rFonts w:hint="eastAsia" w:ascii="Times New Roman"/>
                <w:szCs w:val="21"/>
              </w:rPr>
            </w:rPrChange>
          </w:rPr>
          <w:delText>微生物检验</w:delText>
        </w:r>
      </w:del>
    </w:p>
    <w:p>
      <w:pPr>
        <w:pStyle w:val="71"/>
        <w:numPr>
          <w:numberingChange w:id="1397" w:author="gyb1" w:date="2020-06-26T17:34:00Z" w:original="%1:1:255:_%2:5:0:.%3:3:0:.%4:1:0:　"/>
        </w:numPr>
        <w:snapToGrid w:val="0"/>
        <w:spacing w:before="156" w:beforeLines="50" w:after="156" w:afterLines="50"/>
        <w:ind w:left="0"/>
        <w:rPr>
          <w:del w:id="1398" w:author="李勇 [2]" w:date="2020-09-01T18:36:41Z"/>
          <w:rFonts w:hint="eastAsia"/>
          <w:color w:val="auto"/>
          <w:szCs w:val="21"/>
          <w:rPrChange w:id="1399" w:author="李勇 [2]" w:date="2020-09-08T16:06:45Z">
            <w:rPr>
              <w:del w:id="1400" w:author="李勇 [2]" w:date="2020-09-01T18:36:41Z"/>
              <w:rFonts w:hint="eastAsia"/>
              <w:szCs w:val="21"/>
            </w:rPr>
          </w:rPrChange>
        </w:rPr>
      </w:pPr>
      <w:del w:id="1401" w:author="李勇 [2]" w:date="2020-09-01T18:36:41Z">
        <w:r>
          <w:rPr>
            <w:rFonts w:hint="eastAsia"/>
            <w:color w:val="auto"/>
            <w:szCs w:val="21"/>
            <w:rPrChange w:id="1402" w:author="李勇 [2]" w:date="2020-09-08T16:06:45Z">
              <w:rPr>
                <w:rFonts w:hint="eastAsia"/>
                <w:szCs w:val="21"/>
              </w:rPr>
            </w:rPrChange>
          </w:rPr>
          <w:delText>菌落总数</w:delText>
        </w:r>
      </w:del>
    </w:p>
    <w:p>
      <w:pPr>
        <w:ind w:firstLine="420" w:firstLineChars="200"/>
        <w:rPr>
          <w:del w:id="1403" w:author="李勇 [2]" w:date="2020-09-01T18:36:41Z"/>
          <w:color w:val="auto"/>
          <w:rPrChange w:id="1404" w:author="李勇 [2]" w:date="2020-09-08T16:06:45Z">
            <w:rPr>
              <w:del w:id="1405" w:author="李勇 [2]" w:date="2020-09-01T18:36:41Z"/>
            </w:rPr>
          </w:rPrChange>
        </w:rPr>
      </w:pPr>
      <w:del w:id="1406" w:author="李勇 [2]" w:date="2020-09-01T18:36:41Z">
        <w:r>
          <w:rPr>
            <w:color w:val="auto"/>
            <w:rPrChange w:id="1407" w:author="李勇 [2]" w:date="2020-09-08T16:06:45Z">
              <w:rPr/>
            </w:rPrChange>
          </w:rPr>
          <w:delText>按GB 4789.2规定的方法测定。</w:delText>
        </w:r>
      </w:del>
    </w:p>
    <w:p>
      <w:pPr>
        <w:pStyle w:val="71"/>
        <w:numPr>
          <w:numberingChange w:id="1408" w:author="gyb1" w:date="2020-06-26T17:34:00Z" w:original="%1:1:255:_%2:5:0:.%3:3:0:.%4:2:0:　"/>
        </w:numPr>
        <w:snapToGrid w:val="0"/>
        <w:spacing w:before="156" w:beforeLines="50" w:after="156" w:afterLines="50"/>
        <w:ind w:left="0"/>
        <w:rPr>
          <w:del w:id="1409" w:author="李勇 [2]" w:date="2020-09-01T18:36:41Z"/>
          <w:rFonts w:hint="eastAsia"/>
          <w:color w:val="auto"/>
          <w:szCs w:val="21"/>
          <w:rPrChange w:id="1410" w:author="李勇 [2]" w:date="2020-09-08T16:06:45Z">
            <w:rPr>
              <w:del w:id="1411" w:author="李勇 [2]" w:date="2020-09-01T18:36:41Z"/>
              <w:rFonts w:hint="eastAsia"/>
              <w:szCs w:val="21"/>
            </w:rPr>
          </w:rPrChange>
        </w:rPr>
      </w:pPr>
      <w:del w:id="1412" w:author="李勇 [2]" w:date="2020-09-01T18:36:41Z">
        <w:r>
          <w:rPr>
            <w:rFonts w:hint="eastAsia"/>
            <w:color w:val="auto"/>
            <w:szCs w:val="21"/>
            <w:rPrChange w:id="1413" w:author="李勇 [2]" w:date="2020-09-08T16:06:45Z">
              <w:rPr>
                <w:rFonts w:hint="eastAsia"/>
                <w:szCs w:val="21"/>
              </w:rPr>
            </w:rPrChange>
          </w:rPr>
          <w:delText>大肠菌群</w:delText>
        </w:r>
      </w:del>
    </w:p>
    <w:p>
      <w:pPr>
        <w:ind w:firstLine="420" w:firstLineChars="200"/>
        <w:rPr>
          <w:del w:id="1414" w:author="李勇 [2]" w:date="2020-09-01T18:36:41Z"/>
          <w:color w:val="auto"/>
          <w:rPrChange w:id="1415" w:author="李勇 [2]" w:date="2020-09-08T16:06:45Z">
            <w:rPr>
              <w:del w:id="1416" w:author="李勇 [2]" w:date="2020-09-01T18:36:41Z"/>
            </w:rPr>
          </w:rPrChange>
        </w:rPr>
      </w:pPr>
      <w:del w:id="1417" w:author="李勇 [2]" w:date="2020-09-01T18:36:41Z">
        <w:r>
          <w:rPr>
            <w:color w:val="auto"/>
            <w:rPrChange w:id="1418" w:author="李勇 [2]" w:date="2020-09-08T16:06:45Z">
              <w:rPr/>
            </w:rPrChange>
          </w:rPr>
          <w:delText>按GB 4789.3规定的方法测定。</w:delText>
        </w:r>
      </w:del>
    </w:p>
    <w:p>
      <w:pPr>
        <w:pStyle w:val="71"/>
        <w:numPr>
          <w:numberingChange w:id="1419" w:author="gyb1" w:date="2020-06-26T17:34:00Z" w:original="%1:1:255:_%2:5:0:.%3:3:0:.%4:3:0:　"/>
        </w:numPr>
        <w:snapToGrid w:val="0"/>
        <w:spacing w:before="156" w:beforeLines="50" w:after="156" w:afterLines="50"/>
        <w:ind w:left="0"/>
        <w:rPr>
          <w:del w:id="1420" w:author="李勇 [2]" w:date="2020-09-01T18:36:41Z"/>
          <w:rFonts w:hint="eastAsia"/>
          <w:color w:val="auto"/>
          <w:szCs w:val="21"/>
          <w:rPrChange w:id="1421" w:author="李勇 [2]" w:date="2020-09-08T16:06:45Z">
            <w:rPr>
              <w:del w:id="1422" w:author="李勇 [2]" w:date="2020-09-01T18:36:41Z"/>
              <w:rFonts w:hint="eastAsia"/>
              <w:szCs w:val="21"/>
            </w:rPr>
          </w:rPrChange>
        </w:rPr>
      </w:pPr>
      <w:del w:id="1423" w:author="李勇 [2]" w:date="2020-09-01T18:36:41Z">
        <w:r>
          <w:rPr>
            <w:rFonts w:hint="eastAsia"/>
            <w:color w:val="auto"/>
            <w:szCs w:val="21"/>
            <w:rPrChange w:id="1424" w:author="李勇 [2]" w:date="2020-09-08T16:06:45Z">
              <w:rPr>
                <w:rFonts w:hint="eastAsia"/>
                <w:szCs w:val="21"/>
              </w:rPr>
            </w:rPrChange>
          </w:rPr>
          <w:delText>霉菌</w:delText>
        </w:r>
      </w:del>
    </w:p>
    <w:p>
      <w:pPr>
        <w:ind w:firstLine="420" w:firstLineChars="200"/>
        <w:rPr>
          <w:del w:id="1425" w:author="李勇 [2]" w:date="2020-09-01T18:36:41Z"/>
          <w:color w:val="auto"/>
          <w:rPrChange w:id="1426" w:author="李勇 [2]" w:date="2020-09-08T16:06:45Z">
            <w:rPr>
              <w:del w:id="1427" w:author="李勇 [2]" w:date="2020-09-01T18:36:41Z"/>
            </w:rPr>
          </w:rPrChange>
        </w:rPr>
      </w:pPr>
      <w:del w:id="1428" w:author="李勇 [2]" w:date="2020-09-01T18:36:41Z">
        <w:r>
          <w:rPr>
            <w:color w:val="auto"/>
            <w:rPrChange w:id="1429" w:author="李勇 [2]" w:date="2020-09-08T16:06:45Z">
              <w:rPr/>
            </w:rPrChange>
          </w:rPr>
          <w:delText>按GB 4789.15规定的方法测定。</w:delText>
        </w:r>
      </w:del>
    </w:p>
    <w:p>
      <w:pPr>
        <w:pStyle w:val="71"/>
        <w:numPr>
          <w:numberingChange w:id="1430" w:author="gyb1" w:date="2020-06-26T17:34:00Z" w:original="%1:1:255:_%2:5:0:.%3:3:0:.%4:4:0:　"/>
        </w:numPr>
        <w:snapToGrid w:val="0"/>
        <w:spacing w:before="156" w:beforeLines="50" w:after="156" w:afterLines="50"/>
        <w:ind w:left="0"/>
        <w:rPr>
          <w:del w:id="1431" w:author="李勇 [2]" w:date="2020-09-01T18:36:41Z"/>
          <w:rFonts w:hint="eastAsia"/>
          <w:color w:val="auto"/>
          <w:szCs w:val="21"/>
          <w:rPrChange w:id="1432" w:author="李勇 [2]" w:date="2020-09-08T16:06:45Z">
            <w:rPr>
              <w:del w:id="1433" w:author="李勇 [2]" w:date="2020-09-01T18:36:41Z"/>
              <w:rFonts w:hint="eastAsia"/>
              <w:szCs w:val="21"/>
            </w:rPr>
          </w:rPrChange>
        </w:rPr>
      </w:pPr>
      <w:del w:id="1434" w:author="李勇 [2]" w:date="2020-09-01T18:36:41Z">
        <w:r>
          <w:rPr>
            <w:rFonts w:hint="eastAsia"/>
            <w:color w:val="auto"/>
            <w:szCs w:val="21"/>
            <w:rPrChange w:id="1435" w:author="李勇 [2]" w:date="2020-09-08T16:06:45Z">
              <w:rPr>
                <w:rFonts w:hint="eastAsia"/>
                <w:szCs w:val="21"/>
              </w:rPr>
            </w:rPrChange>
          </w:rPr>
          <w:delText>致病菌</w:delText>
        </w:r>
      </w:del>
    </w:p>
    <w:p>
      <w:pPr>
        <w:ind w:firstLine="420" w:firstLineChars="200"/>
        <w:rPr>
          <w:del w:id="1436" w:author="李勇 [2]" w:date="2020-09-01T18:36:41Z"/>
          <w:color w:val="auto"/>
          <w:rPrChange w:id="1437" w:author="李勇 [2]" w:date="2020-09-08T16:06:45Z">
            <w:rPr>
              <w:del w:id="1438" w:author="李勇 [2]" w:date="2020-09-01T18:36:41Z"/>
            </w:rPr>
          </w:rPrChange>
        </w:rPr>
      </w:pPr>
      <w:del w:id="1439" w:author="李勇 [2]" w:date="2020-09-01T18:36:41Z">
        <w:r>
          <w:rPr>
            <w:color w:val="auto"/>
            <w:rPrChange w:id="1440" w:author="李勇 [2]" w:date="2020-09-08T16:06:45Z">
              <w:rPr/>
            </w:rPrChange>
          </w:rPr>
          <w:delText>按GB 4789.4</w:delText>
        </w:r>
      </w:del>
      <w:del w:id="1441" w:author="李勇 [2]" w:date="2020-09-01T18:36:41Z">
        <w:r>
          <w:rPr>
            <w:rFonts w:hint="eastAsia"/>
            <w:color w:val="auto"/>
            <w:rPrChange w:id="1442" w:author="李勇 [2]" w:date="2020-09-08T16:06:45Z">
              <w:rPr>
                <w:rFonts w:hint="eastAsia"/>
              </w:rPr>
            </w:rPrChange>
          </w:rPr>
          <w:delText>、</w:delText>
        </w:r>
      </w:del>
      <w:del w:id="1443" w:author="李勇 [2]" w:date="2020-09-01T18:36:41Z">
        <w:r>
          <w:rPr>
            <w:color w:val="auto"/>
            <w:rPrChange w:id="1444" w:author="李勇 [2]" w:date="2020-09-08T16:06:45Z">
              <w:rPr/>
            </w:rPrChange>
          </w:rPr>
          <w:delText>GB 4789.</w:delText>
        </w:r>
      </w:del>
      <w:del w:id="1445" w:author="李勇 [2]" w:date="2020-09-01T18:36:41Z">
        <w:r>
          <w:rPr>
            <w:rFonts w:hint="eastAsia"/>
            <w:color w:val="auto"/>
            <w:rPrChange w:id="1446" w:author="李勇 [2]" w:date="2020-09-08T16:06:45Z">
              <w:rPr>
                <w:rFonts w:hint="eastAsia"/>
              </w:rPr>
            </w:rPrChange>
          </w:rPr>
          <w:delText>10</w:delText>
        </w:r>
      </w:del>
      <w:del w:id="1447" w:author="李勇 [2]" w:date="2020-09-01T18:36:41Z">
        <w:r>
          <w:rPr>
            <w:color w:val="auto"/>
            <w:rPrChange w:id="1448" w:author="李勇 [2]" w:date="2020-09-08T16:06:45Z">
              <w:rPr/>
            </w:rPrChange>
          </w:rPr>
          <w:delText>规定的方法测定。</w:delText>
        </w:r>
      </w:del>
    </w:p>
    <w:p>
      <w:pPr>
        <w:pStyle w:val="59"/>
        <w:numPr>
          <w:numberingChange w:id="1449" w:author="gyb1" w:date="2020-06-26T17:34:00Z" w:original="%1:1:255:_%2:5:0:.%3:4:0:　"/>
        </w:numPr>
        <w:spacing w:before="156" w:beforeLines="50" w:after="156" w:afterLines="50"/>
        <w:rPr>
          <w:del w:id="1450" w:author="李勇 [2]" w:date="2020-09-01T18:36:41Z"/>
          <w:rFonts w:hint="eastAsia" w:ascii="Times New Roman"/>
          <w:color w:val="auto"/>
          <w:szCs w:val="21"/>
          <w:rPrChange w:id="1451" w:author="李勇 [2]" w:date="2020-09-08T16:06:45Z">
            <w:rPr>
              <w:del w:id="1452" w:author="李勇 [2]" w:date="2020-09-01T18:36:41Z"/>
              <w:rFonts w:hint="eastAsia" w:ascii="Times New Roman"/>
              <w:szCs w:val="21"/>
            </w:rPr>
          </w:rPrChange>
        </w:rPr>
      </w:pPr>
      <w:del w:id="1453" w:author="李勇 [2]" w:date="2020-09-01T18:36:41Z">
        <w:r>
          <w:rPr>
            <w:rFonts w:hint="eastAsia" w:ascii="Times New Roman"/>
            <w:color w:val="auto"/>
            <w:szCs w:val="21"/>
            <w:rPrChange w:id="1454" w:author="李勇 [2]" w:date="2020-09-08T16:06:45Z">
              <w:rPr>
                <w:rFonts w:hint="eastAsia" w:ascii="Times New Roman"/>
                <w:szCs w:val="21"/>
              </w:rPr>
            </w:rPrChange>
          </w:rPr>
          <w:delText>净含量</w:delText>
        </w:r>
      </w:del>
    </w:p>
    <w:p>
      <w:pPr>
        <w:ind w:firstLine="420" w:firstLineChars="200"/>
        <w:rPr>
          <w:del w:id="1455" w:author="李勇 [2]" w:date="2020-09-01T18:36:41Z"/>
          <w:color w:val="auto"/>
          <w:rPrChange w:id="1456" w:author="李勇 [2]" w:date="2020-09-08T16:06:45Z">
            <w:rPr>
              <w:del w:id="1457" w:author="李勇 [2]" w:date="2020-09-01T18:36:41Z"/>
            </w:rPr>
          </w:rPrChange>
        </w:rPr>
      </w:pPr>
      <w:del w:id="1458" w:author="李勇 [2]" w:date="2020-09-01T18:36:41Z">
        <w:r>
          <w:rPr>
            <w:color w:val="auto"/>
            <w:rPrChange w:id="1459" w:author="李勇 [2]" w:date="2020-09-08T16:06:45Z">
              <w:rPr/>
            </w:rPrChange>
          </w:rPr>
          <w:delText>按JJF 1070规定的方法测定。</w:delText>
        </w:r>
      </w:del>
    </w:p>
    <w:p>
      <w:pPr>
        <w:pStyle w:val="60"/>
        <w:numPr>
          <w:numberingChange w:id="1460" w:author="gyb1" w:date="2020-06-26T17:34:00Z" w:original="%1:1:255:_%2:6:0:　"/>
        </w:numPr>
        <w:spacing w:before="312" w:beforeLines="100" w:after="312" w:afterLines="100"/>
        <w:rPr>
          <w:rFonts w:hint="eastAsia"/>
          <w:color w:val="auto"/>
          <w:szCs w:val="22"/>
          <w:rPrChange w:id="1461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1462" w:author="李勇" w:date="2020-07-01T11:49:00Z">
            <w:rPr>
              <w:rFonts w:hint="eastAsia"/>
              <w:szCs w:val="22"/>
            </w:rPr>
          </w:rPrChange>
        </w:rPr>
        <w:t xml:space="preserve">检验规则    </w:t>
      </w:r>
    </w:p>
    <w:p>
      <w:pPr>
        <w:pStyle w:val="59"/>
        <w:numPr>
          <w:numberingChange w:id="1463" w:author="gyb1" w:date="2020-06-26T17:34:00Z" w:original="%1:1:255:_%2:6:0:.%3:1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464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465" w:author="李勇" w:date="2020-07-01T11:49:00Z">
            <w:rPr>
              <w:rFonts w:hint="eastAsia" w:ascii="Times New Roman"/>
              <w:szCs w:val="21"/>
            </w:rPr>
          </w:rPrChange>
        </w:rPr>
        <w:t>组批</w:t>
      </w:r>
    </w:p>
    <w:p>
      <w:pPr>
        <w:ind w:firstLine="420" w:firstLineChars="200"/>
        <w:rPr>
          <w:color w:val="auto"/>
          <w:rPrChange w:id="1466" w:author="李勇" w:date="2020-07-01T11:49:00Z">
            <w:rPr/>
          </w:rPrChange>
        </w:rPr>
      </w:pPr>
      <w:r>
        <w:rPr>
          <w:color w:val="auto"/>
          <w:rPrChange w:id="1467" w:author="李勇" w:date="2020-07-01T11:49:00Z">
            <w:rPr/>
          </w:rPrChange>
        </w:rPr>
        <w:t>同一班次，同一批投料、同一品种、同一规格的产品为一批。</w:t>
      </w:r>
    </w:p>
    <w:p>
      <w:pPr>
        <w:pStyle w:val="59"/>
        <w:numPr>
          <w:numberingChange w:id="1468" w:author="gyb1" w:date="2020-06-26T17:34:00Z" w:original="%1:1:255:_%2:6:0:.%3:2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469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470" w:author="李勇" w:date="2020-07-01T11:49:00Z">
            <w:rPr>
              <w:rFonts w:hint="eastAsia" w:ascii="Times New Roman"/>
              <w:szCs w:val="21"/>
            </w:rPr>
          </w:rPrChange>
        </w:rPr>
        <w:t>抽样</w:t>
      </w:r>
    </w:p>
    <w:p>
      <w:pPr>
        <w:pStyle w:val="71"/>
        <w:numPr>
          <w:numberingChange w:id="1471" w:author="gyb1" w:date="2020-06-26T17:34:00Z" w:original="%1:1:255:_%2:6:0:.%3:2:0:.%4:1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1472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1473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在成品库内抽样，抽样单位以最小独立包装计。</w:t>
      </w:r>
    </w:p>
    <w:p>
      <w:pPr>
        <w:pStyle w:val="71"/>
        <w:numPr>
          <w:numberingChange w:id="1474" w:author="gyb1" w:date="2020-06-26T17:34:00Z" w:original="%1:1:255:_%2:6:0:.%3:2:0:.%4:2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1475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1476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每批次抽样样品数量不小于2kg，且不应少于10个最小独立包装，并将1/3样品进行封存，</w:t>
      </w:r>
    </w:p>
    <w:p>
      <w:pPr>
        <w:pStyle w:val="71"/>
        <w:numPr>
          <w:ilvl w:val="0"/>
          <w:numId w:val="0"/>
        </w:numPr>
        <w:spacing w:before="156" w:beforeLines="50" w:after="156" w:afterLines="50"/>
        <w:ind w:right="210" w:rightChars="100"/>
        <w:rPr>
          <w:rFonts w:hint="eastAsia" w:ascii="宋体" w:hAnsi="宋体" w:eastAsia="宋体"/>
          <w:color w:val="auto"/>
          <w:szCs w:val="21"/>
          <w:rPrChange w:id="1477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1478" w:author="李勇" w:date="2020-07-01T11:49:00Z">
            <w:rPr>
              <w:rFonts w:hint="eastAsia" w:ascii="宋体" w:hAnsi="宋体" w:eastAsia="宋体"/>
              <w:szCs w:val="21"/>
            </w:rPr>
          </w:rPrChange>
        </w:rPr>
        <w:t xml:space="preserve">       保留备查。</w:t>
      </w:r>
    </w:p>
    <w:p>
      <w:pPr>
        <w:pStyle w:val="59"/>
        <w:numPr>
          <w:numberingChange w:id="1479" w:author="gyb1" w:date="2020-06-26T17:34:00Z" w:original="%1:1:255:_%2:6:0:.%3:3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480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481" w:author="李勇" w:date="2020-07-01T11:49:00Z">
            <w:rPr>
              <w:rFonts w:hint="eastAsia" w:ascii="Times New Roman"/>
              <w:szCs w:val="21"/>
            </w:rPr>
          </w:rPrChange>
        </w:rPr>
        <w:t>出厂检验</w:t>
      </w:r>
    </w:p>
    <w:p>
      <w:pPr>
        <w:pStyle w:val="71"/>
        <w:numPr>
          <w:numberingChange w:id="1482" w:author="gyb1" w:date="2020-06-26T17:34:00Z" w:original="%1:1:255:_%2:6:0:.%3:3:0:.%4:1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1483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1484" w:author="李勇" w:date="2020-07-01T11:49:00Z">
            <w:rPr>
              <w:rFonts w:hint="eastAsia" w:ascii="宋体" w:hAnsi="宋体" w:eastAsia="宋体"/>
              <w:szCs w:val="21"/>
            </w:rPr>
          </w:rPrChange>
        </w:rPr>
        <w:t xml:space="preserve">每批产品出厂前，应由生产企业质量保证部门按标准进行检验，合格后方可出厂销售。 </w:t>
      </w:r>
    </w:p>
    <w:p>
      <w:pPr>
        <w:pStyle w:val="71"/>
        <w:numPr>
          <w:numberingChange w:id="1485" w:author="gyb1" w:date="2020-06-26T17:34:00Z" w:original="%1:1:255:_%2:6:0:.%3:3:0:.%4:2:0:　"/>
        </w:numPr>
        <w:spacing w:before="156" w:beforeLines="50" w:after="156" w:afterLines="50"/>
        <w:ind w:left="1061" w:right="210" w:rightChars="100" w:hanging="1061"/>
        <w:rPr>
          <w:rFonts w:hint="eastAsia" w:ascii="宋体" w:hAnsi="宋体" w:eastAsia="宋体"/>
          <w:color w:val="auto"/>
          <w:szCs w:val="21"/>
          <w:rPrChange w:id="1486" w:author="李勇" w:date="2020-07-01T11:49:00Z">
            <w:rPr>
              <w:rFonts w:hint="eastAsia" w:ascii="宋体" w:hAnsi="宋体" w:eastAsia="宋体"/>
              <w:szCs w:val="21"/>
            </w:rPr>
          </w:rPrChange>
        </w:rPr>
      </w:pPr>
      <w:r>
        <w:rPr>
          <w:rFonts w:hint="eastAsia" w:ascii="宋体" w:hAnsi="宋体" w:eastAsia="宋体"/>
          <w:color w:val="auto"/>
          <w:szCs w:val="21"/>
          <w:rPrChange w:id="1487" w:author="李勇" w:date="2020-07-01T11:49:00Z">
            <w:rPr>
              <w:rFonts w:hint="eastAsia" w:ascii="宋体" w:hAnsi="宋体" w:eastAsia="宋体"/>
              <w:szCs w:val="21"/>
            </w:rPr>
          </w:rPrChange>
        </w:rPr>
        <w:t>出厂检验项目：感官指标、净含量、菌落总数、大肠菌群。</w:t>
      </w:r>
    </w:p>
    <w:p>
      <w:pPr>
        <w:ind w:firstLine="420" w:firstLineChars="200"/>
        <w:rPr>
          <w:rFonts w:hint="eastAsia"/>
          <w:color w:val="auto"/>
          <w:rPrChange w:id="1488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489" w:author="李勇" w:date="2020-07-01T11:49:00Z">
            <w:rPr>
              <w:rFonts w:hint="eastAsia"/>
            </w:rPr>
          </w:rPrChange>
        </w:rPr>
        <w:t xml:space="preserve">出厂检验项目全部符合标准，判为合格品，出厂检验项目如有一项(微生物指标除外)不符合标准，可以加倍抽样复验，复验后如仍不符合标准，判为不合格品，微生物项目有一项不符合标准，不得复验，判为不合格品。 </w:t>
      </w:r>
    </w:p>
    <w:p>
      <w:pPr>
        <w:pStyle w:val="59"/>
        <w:numPr>
          <w:numberingChange w:id="1490" w:author="gyb1" w:date="2020-06-26T17:34:00Z" w:original="%1:1:255:_%2:6:0:.%3:4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491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492" w:author="李勇" w:date="2020-07-01T11:49:00Z">
            <w:rPr>
              <w:rFonts w:hint="eastAsia" w:ascii="Times New Roman"/>
              <w:szCs w:val="21"/>
            </w:rPr>
          </w:rPrChange>
        </w:rPr>
        <w:t>型式检验</w:t>
      </w:r>
    </w:p>
    <w:p>
      <w:pPr>
        <w:ind w:firstLine="630" w:firstLineChars="300"/>
        <w:rPr>
          <w:rFonts w:hint="eastAsia"/>
          <w:color w:val="auto"/>
          <w:rPrChange w:id="1493" w:author="李勇" w:date="2020-07-01T11:49:00Z">
            <w:rPr>
              <w:rFonts w:hint="eastAsia"/>
            </w:rPr>
          </w:rPrChange>
        </w:rPr>
      </w:pPr>
      <w:r>
        <w:rPr>
          <w:rFonts w:hint="eastAsia"/>
          <w:color w:val="auto"/>
          <w:rPrChange w:id="1494" w:author="李勇" w:date="2020-07-01T11:49:00Z">
            <w:rPr>
              <w:rFonts w:hint="eastAsia"/>
            </w:rPr>
          </w:rPrChange>
        </w:rPr>
        <w:t>产品在正常生产时，每半年进行一次型式检验，季节性或断续性生产的应在停产后恢复生产时检验一次。有下列情况之一的，应进行型式检验：</w:t>
      </w:r>
    </w:p>
    <w:p>
      <w:pPr>
        <w:pStyle w:val="97"/>
        <w:numPr>
          <w:ilvl w:val="0"/>
          <w:numId w:val="12"/>
          <w:numberingChange w:id="1495" w:author="gyb1" w:date="2020-06-26T17:34:00Z" w:original="%1:1:4:)"/>
        </w:numPr>
        <w:ind w:firstLineChars="0"/>
        <w:rPr>
          <w:color w:val="auto"/>
          <w:rPrChange w:id="1496" w:author="李勇" w:date="2020-07-01T11:49:00Z">
            <w:rPr/>
          </w:rPrChange>
        </w:rPr>
      </w:pPr>
      <w:r>
        <w:rPr>
          <w:color w:val="auto"/>
          <w:rPrChange w:id="1497" w:author="李勇" w:date="2020-07-01T11:49:00Z">
            <w:rPr/>
          </w:rPrChange>
        </w:rPr>
        <w:t>新产品试制鉴定时；</w:t>
      </w:r>
    </w:p>
    <w:p>
      <w:pPr>
        <w:pStyle w:val="97"/>
        <w:numPr>
          <w:ilvl w:val="0"/>
          <w:numId w:val="12"/>
          <w:numberingChange w:id="1498" w:author="gyb1" w:date="2020-06-26T17:34:00Z" w:original="%1:2:4:)"/>
        </w:numPr>
        <w:ind w:firstLineChars="0"/>
        <w:rPr>
          <w:color w:val="auto"/>
          <w:rPrChange w:id="1499" w:author="李勇" w:date="2020-07-01T11:49:00Z">
            <w:rPr/>
          </w:rPrChange>
        </w:rPr>
      </w:pPr>
      <w:r>
        <w:rPr>
          <w:color w:val="auto"/>
          <w:rPrChange w:id="1500" w:author="李勇" w:date="2020-07-01T11:49:00Z">
            <w:rPr/>
          </w:rPrChange>
        </w:rPr>
        <w:t>原料</w:t>
      </w:r>
      <w:r>
        <w:rPr>
          <w:rFonts w:hint="eastAsia"/>
          <w:color w:val="auto"/>
          <w:rPrChange w:id="1501" w:author="李勇" w:date="2020-07-01T11:49:00Z">
            <w:rPr>
              <w:rFonts w:hint="eastAsia"/>
            </w:rPr>
          </w:rPrChange>
        </w:rPr>
        <w:t>、工</w:t>
      </w:r>
      <w:r>
        <w:rPr>
          <w:color w:val="auto"/>
          <w:rPrChange w:id="1502" w:author="李勇" w:date="2020-07-01T11:49:00Z">
            <w:rPr/>
          </w:rPrChange>
        </w:rPr>
        <w:t>艺、设备有较大变化，可能影响产品性能时；</w:t>
      </w:r>
    </w:p>
    <w:p>
      <w:pPr>
        <w:pStyle w:val="97"/>
        <w:numPr>
          <w:ilvl w:val="0"/>
          <w:numId w:val="12"/>
          <w:numberingChange w:id="1503" w:author="gyb1" w:date="2020-06-26T17:34:00Z" w:original="%1:3:4:)"/>
        </w:numPr>
        <w:ind w:firstLineChars="0"/>
        <w:rPr>
          <w:color w:val="auto"/>
          <w:rPrChange w:id="1504" w:author="李勇" w:date="2020-07-01T11:49:00Z">
            <w:rPr/>
          </w:rPrChange>
        </w:rPr>
      </w:pPr>
      <w:r>
        <w:rPr>
          <w:color w:val="auto"/>
          <w:rPrChange w:id="1505" w:author="李勇" w:date="2020-07-01T11:49:00Z">
            <w:rPr/>
          </w:rPrChange>
        </w:rPr>
        <w:t>出厂检验结果与上次型式检验结果</w:t>
      </w:r>
      <w:r>
        <w:rPr>
          <w:rFonts w:hint="eastAsia"/>
          <w:color w:val="auto"/>
          <w:rPrChange w:id="1506" w:author="李勇" w:date="2020-07-01T11:49:00Z">
            <w:rPr>
              <w:rFonts w:hint="eastAsia"/>
            </w:rPr>
          </w:rPrChange>
        </w:rPr>
        <w:t>有较大</w:t>
      </w:r>
      <w:r>
        <w:rPr>
          <w:color w:val="auto"/>
          <w:rPrChange w:id="1507" w:author="李勇" w:date="2020-07-01T11:49:00Z">
            <w:rPr/>
          </w:rPrChange>
        </w:rPr>
        <w:t>差异时；</w:t>
      </w:r>
    </w:p>
    <w:p>
      <w:pPr>
        <w:pStyle w:val="97"/>
        <w:numPr>
          <w:ilvl w:val="0"/>
          <w:numId w:val="12"/>
          <w:numberingChange w:id="1508" w:author="gyb1" w:date="2020-06-26T17:34:00Z" w:original="%1:4:4:)"/>
        </w:numPr>
        <w:ind w:firstLineChars="0"/>
        <w:rPr>
          <w:color w:val="auto"/>
          <w:rPrChange w:id="1509" w:author="李勇" w:date="2020-07-01T11:49:00Z">
            <w:rPr/>
          </w:rPrChange>
        </w:rPr>
      </w:pPr>
      <w:r>
        <w:rPr>
          <w:color w:val="auto"/>
          <w:rPrChange w:id="1510" w:author="李勇" w:date="2020-07-01T11:49:00Z">
            <w:rPr/>
          </w:rPrChange>
        </w:rPr>
        <w:t>食品安全监督机构提出要求时。</w:t>
      </w:r>
    </w:p>
    <w:p>
      <w:pPr>
        <w:ind w:firstLine="420" w:firstLineChars="200"/>
        <w:rPr>
          <w:rFonts w:hint="eastAsia" w:ascii="宋体" w:hAnsi="宋体" w:cs="宋体"/>
          <w:color w:val="auto"/>
          <w:rPrChange w:id="1511" w:author="李勇" w:date="2020-07-01T11:49:00Z">
            <w:rPr>
              <w:rFonts w:hint="eastAsia" w:ascii="宋体" w:hAnsi="宋体" w:cs="宋体"/>
            </w:rPr>
          </w:rPrChange>
        </w:rPr>
      </w:pPr>
      <w:r>
        <w:rPr>
          <w:rFonts w:hint="eastAsia" w:ascii="宋体" w:hAnsi="宋体" w:cs="宋体"/>
          <w:color w:val="auto"/>
          <w:rPrChange w:id="1512" w:author="李勇" w:date="2020-07-01T11:49:00Z">
            <w:rPr>
              <w:rFonts w:hint="eastAsia" w:ascii="宋体" w:hAnsi="宋体" w:cs="宋体"/>
            </w:rPr>
          </w:rPrChange>
        </w:rPr>
        <w:t>型式检验项目4.3-4.9规定的全部项目，检验项目全部符合标准，判为合格品，如有一项(微生物指标除外)不符合标准，可以加倍抽样复验，复验后如仍不符合标准，判为不</w:t>
      </w:r>
      <w:bookmarkStart w:id="3" w:name="_GoBack"/>
      <w:bookmarkEnd w:id="3"/>
      <w:r>
        <w:rPr>
          <w:rFonts w:hint="eastAsia" w:ascii="宋体" w:hAnsi="宋体" w:cs="宋体"/>
          <w:color w:val="auto"/>
          <w:rPrChange w:id="1512" w:author="李勇" w:date="2020-07-01T11:49:00Z">
            <w:rPr>
              <w:rFonts w:hint="eastAsia" w:ascii="宋体" w:hAnsi="宋体" w:cs="宋体"/>
            </w:rPr>
          </w:rPrChange>
        </w:rPr>
        <w:t xml:space="preserve">合格品，微生物项目有一项不符合标准，不得复验，判为不合格品。 </w:t>
      </w:r>
    </w:p>
    <w:p>
      <w:pPr>
        <w:pStyle w:val="60"/>
        <w:numPr>
          <w:numberingChange w:id="1513" w:author="gyb1" w:date="2020-06-26T17:34:00Z" w:original="%1:1:255:_%2:7:0:　"/>
        </w:numPr>
        <w:spacing w:before="312" w:beforeLines="100" w:after="312" w:afterLines="100"/>
        <w:rPr>
          <w:rFonts w:hint="eastAsia"/>
          <w:color w:val="auto"/>
          <w:szCs w:val="22"/>
          <w:rPrChange w:id="1514" w:author="李勇" w:date="2020-07-01T11:49:00Z">
            <w:rPr>
              <w:rFonts w:hint="eastAsia"/>
              <w:szCs w:val="22"/>
            </w:rPr>
          </w:rPrChange>
        </w:rPr>
      </w:pPr>
      <w:r>
        <w:rPr>
          <w:rFonts w:hint="eastAsia"/>
          <w:color w:val="auto"/>
          <w:szCs w:val="22"/>
          <w:rPrChange w:id="1515" w:author="李勇" w:date="2020-07-01T11:49:00Z">
            <w:rPr>
              <w:rFonts w:hint="eastAsia"/>
              <w:szCs w:val="22"/>
            </w:rPr>
          </w:rPrChange>
        </w:rPr>
        <w:t>标签和标志、包装、运输、贮存</w:t>
      </w:r>
    </w:p>
    <w:p>
      <w:pPr>
        <w:pStyle w:val="59"/>
        <w:numPr>
          <w:numberingChange w:id="1516" w:author="gyb1" w:date="2020-06-26T17:34:00Z" w:original="%1:1:255:_%2:7:0:.%3:1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517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518" w:author="李勇" w:date="2020-07-01T11:49:00Z">
            <w:rPr>
              <w:rFonts w:hint="eastAsia" w:ascii="Times New Roman"/>
              <w:szCs w:val="21"/>
            </w:rPr>
          </w:rPrChange>
        </w:rPr>
        <w:t>标签</w:t>
      </w:r>
    </w:p>
    <w:p>
      <w:pPr>
        <w:widowControl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lang w:bidi="ar"/>
          <w:rPrChange w:id="1519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</w:pPr>
      <w:r>
        <w:rPr>
          <w:rFonts w:hint="eastAsia" w:ascii="宋体" w:hAnsi="宋体" w:cs="宋体"/>
          <w:color w:val="auto"/>
          <w:kern w:val="0"/>
          <w:szCs w:val="21"/>
          <w:lang w:bidi="ar"/>
          <w:rPrChange w:id="1520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>预包装产品的标签应符合GB 7718、GB 28050的规定。</w:t>
      </w:r>
      <w:ins w:id="1521" w:author="gyb1" w:date="2020-06-26T17:34:00Z">
        <w:r>
          <w:rPr>
            <w:rFonts w:hint="eastAsia" w:ascii="宋体" w:hAnsi="宋体" w:cs="宋体"/>
            <w:color w:val="auto"/>
            <w:kern w:val="0"/>
            <w:szCs w:val="21"/>
            <w:lang w:bidi="ar"/>
            <w:rPrChange w:id="1522" w:author="李勇" w:date="2020-07-01T11:49:00Z">
              <w:rPr>
                <w:rFonts w:hint="eastAsia" w:ascii="宋体" w:hAnsi="宋体" w:cs="宋体"/>
                <w:kern w:val="0"/>
                <w:szCs w:val="21"/>
                <w:lang w:bidi="ar"/>
              </w:rPr>
            </w:rPrChange>
          </w:rPr>
          <w:t>散装销售产品的标签要求参见《散装食品卫生管理规范》。</w:t>
        </w:r>
      </w:ins>
    </w:p>
    <w:p>
      <w:pPr>
        <w:pStyle w:val="59"/>
        <w:numPr>
          <w:numberingChange w:id="1523" w:author="gyb1" w:date="2020-06-26T17:34:00Z" w:original="%1:1:255:_%2:7:0:.%3:2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524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525" w:author="李勇" w:date="2020-07-01T11:49:00Z">
            <w:rPr>
              <w:rFonts w:hint="eastAsia" w:ascii="Times New Roman"/>
              <w:szCs w:val="21"/>
            </w:rPr>
          </w:rPrChange>
        </w:rPr>
        <w:t xml:space="preserve">标志 </w:t>
      </w:r>
    </w:p>
    <w:p>
      <w:pPr>
        <w:widowControl/>
        <w:ind w:firstLine="420" w:firstLineChars="200"/>
        <w:jc w:val="left"/>
        <w:rPr>
          <w:color w:val="auto"/>
          <w:rPrChange w:id="1526" w:author="李勇" w:date="2020-07-01T11:49:00Z">
            <w:rPr/>
          </w:rPrChange>
        </w:rPr>
      </w:pPr>
      <w:r>
        <w:rPr>
          <w:rFonts w:hint="eastAsia" w:ascii="宋体" w:hAnsi="宋体" w:cs="宋体"/>
          <w:color w:val="auto"/>
          <w:kern w:val="0"/>
          <w:szCs w:val="21"/>
          <w:lang w:bidi="ar"/>
          <w:rPrChange w:id="1527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 xml:space="preserve">运输外包装应标明产品名称、制造者名称和地址、规格、数量以及“小心轻放”、“防潮”、“防 </w:t>
      </w:r>
    </w:p>
    <w:p>
      <w:pPr>
        <w:widowControl/>
        <w:jc w:val="left"/>
        <w:rPr>
          <w:color w:val="auto"/>
          <w:rPrChange w:id="1528" w:author="李勇" w:date="2020-07-01T11:49:00Z">
            <w:rPr/>
          </w:rPrChange>
        </w:rPr>
      </w:pPr>
      <w:r>
        <w:rPr>
          <w:rFonts w:hint="eastAsia" w:ascii="宋体" w:hAnsi="宋体" w:cs="宋体"/>
          <w:color w:val="auto"/>
          <w:kern w:val="0"/>
          <w:szCs w:val="21"/>
          <w:lang w:bidi="ar"/>
          <w:rPrChange w:id="1529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 xml:space="preserve">晒”等，包装图示应符合 GB/T 191 规定。 </w:t>
      </w:r>
    </w:p>
    <w:p>
      <w:pPr>
        <w:pStyle w:val="59"/>
        <w:numPr>
          <w:numberingChange w:id="1530" w:author="gyb1" w:date="2020-06-26T17:34:00Z" w:original="%1:1:255:_%2:7:0:.%3:3:0:　"/>
        </w:numPr>
        <w:spacing w:before="156" w:beforeLines="50" w:after="156" w:afterLines="50"/>
        <w:rPr>
          <w:rFonts w:ascii="Times New Roman"/>
          <w:color w:val="auto"/>
          <w:szCs w:val="21"/>
          <w:rPrChange w:id="1531" w:author="李勇" w:date="2020-07-01T11:49:00Z">
            <w:rPr>
              <w:rFonts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532" w:author="李勇" w:date="2020-07-01T11:49:00Z">
            <w:rPr>
              <w:rFonts w:hint="eastAsia" w:ascii="Times New Roman"/>
              <w:szCs w:val="21"/>
            </w:rPr>
          </w:rPrChange>
        </w:rPr>
        <w:t>包装</w:t>
      </w:r>
    </w:p>
    <w:p>
      <w:pPr>
        <w:ind w:firstLine="420" w:firstLineChars="200"/>
        <w:rPr>
          <w:rFonts w:hint="eastAsia" w:ascii="宋体" w:hAnsi="宋体" w:cs="宋体"/>
          <w:color w:val="auto"/>
          <w:rPrChange w:id="1533" w:author="李勇" w:date="2020-07-01T11:49:00Z">
            <w:rPr>
              <w:rFonts w:hint="eastAsia" w:ascii="宋体" w:hAnsi="宋体" w:cs="宋体"/>
            </w:rPr>
          </w:rPrChange>
        </w:rPr>
      </w:pPr>
      <w:r>
        <w:rPr>
          <w:rFonts w:hint="eastAsia" w:ascii="宋体" w:hAnsi="宋体" w:cs="宋体"/>
          <w:color w:val="auto"/>
          <w:rPrChange w:id="1534" w:author="李勇" w:date="2020-07-01T11:49:00Z">
            <w:rPr>
              <w:rFonts w:hint="eastAsia" w:ascii="宋体" w:hAnsi="宋体" w:cs="宋体"/>
            </w:rPr>
          </w:rPrChange>
        </w:rPr>
        <w:t>产品可以散装</w:t>
      </w:r>
      <w:ins w:id="1535" w:author="gyb1" w:date="2020-06-26T18:23:00Z">
        <w:r>
          <w:rPr>
            <w:rFonts w:hint="eastAsia" w:ascii="宋体" w:hAnsi="宋体" w:cs="宋体"/>
            <w:color w:val="auto"/>
            <w:rPrChange w:id="1536" w:author="李勇" w:date="2020-07-01T11:49:00Z">
              <w:rPr>
                <w:rFonts w:hint="eastAsia" w:ascii="宋体" w:hAnsi="宋体" w:cs="宋体"/>
              </w:rPr>
            </w:rPrChange>
          </w:rPr>
          <w:t>、非定量包装</w:t>
        </w:r>
      </w:ins>
      <w:r>
        <w:rPr>
          <w:rFonts w:hint="eastAsia" w:ascii="宋体" w:hAnsi="宋体" w:cs="宋体"/>
          <w:color w:val="auto"/>
          <w:rPrChange w:id="1537" w:author="李勇" w:date="2020-07-01T11:49:00Z">
            <w:rPr>
              <w:rFonts w:hint="eastAsia" w:ascii="宋体" w:hAnsi="宋体" w:cs="宋体"/>
            </w:rPr>
          </w:rPrChange>
        </w:rPr>
        <w:t>或预包装，预包装按不同规格包装，外包装箱标志应符合GB/T 191的规定，散装产品应符合相应的卫生标准和有关规定，</w:t>
      </w:r>
      <w:r>
        <w:rPr>
          <w:rFonts w:hint="eastAsia" w:ascii="宋体" w:hAnsi="宋体" w:cs="宋体"/>
          <w:color w:val="auto"/>
          <w:kern w:val="0"/>
          <w:szCs w:val="21"/>
          <w:lang w:bidi="ar"/>
          <w:rPrChange w:id="1538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>包装材料用耐蒸煮复合膜、袋应符合 GB/T 10004 规定，</w:t>
      </w:r>
      <w:ins w:id="1539" w:author="gyb1" w:date="2020-06-26T18:22:00Z">
        <w:r>
          <w:rPr>
            <w:rFonts w:hint="eastAsia" w:ascii="宋体" w:hAnsi="宋体" w:cs="宋体"/>
            <w:color w:val="auto"/>
            <w:kern w:val="0"/>
            <w:szCs w:val="21"/>
            <w:lang w:bidi="ar"/>
            <w:rPrChange w:id="1540" w:author="李勇" w:date="2020-07-01T11:49:00Z">
              <w:rPr>
                <w:rFonts w:hint="eastAsia" w:ascii="宋体" w:hAnsi="宋体" w:cs="宋体"/>
                <w:kern w:val="0"/>
                <w:szCs w:val="21"/>
                <w:lang w:bidi="ar"/>
              </w:rPr>
            </w:rPrChange>
          </w:rPr>
          <w:t>外包装</w:t>
        </w:r>
      </w:ins>
      <w:ins w:id="1541" w:author="gyb1" w:date="2020-06-26T18:22:00Z">
        <w:r>
          <w:rPr>
            <w:rFonts w:hint="eastAsia" w:ascii="宋体" w:hAnsi="宋体" w:cs="宋体"/>
            <w:color w:val="auto"/>
            <w:kern w:val="2"/>
            <w:szCs w:val="24"/>
            <w:lang w:bidi="ar"/>
            <w:rPrChange w:id="1542" w:author="李勇 [2]" w:date="2020-09-02T11:05:21Z">
              <w:rPr>
                <w:rFonts w:hint="eastAsia" w:ascii="宋体" w:hAnsi="宋体" w:cs="宋体"/>
                <w:kern w:val="0"/>
                <w:szCs w:val="21"/>
                <w:lang w:bidi="ar"/>
              </w:rPr>
            </w:rPrChange>
          </w:rPr>
          <w:t>箱应符合</w:t>
        </w:r>
      </w:ins>
      <w:ins w:id="1543" w:author="gyb1" w:date="2020-06-26T18:22:00Z">
        <w:r>
          <w:rPr>
            <w:rFonts w:hint="eastAsia" w:ascii="宋体" w:hAnsi="宋体" w:cs="宋体"/>
            <w:color w:val="333333"/>
            <w:shd w:val="clear" w:color="auto" w:fill="auto"/>
            <w:rPrChange w:id="1544" w:author="李勇 [2]" w:date="2020-09-09T17:10:02Z">
              <w:rPr>
                <w:rFonts w:ascii="Verdana" w:hAnsi="Verdana"/>
                <w:color w:val="333333"/>
                <w:shd w:val="clear" w:color="auto" w:fill="FFFFFF"/>
              </w:rPr>
            </w:rPrChange>
          </w:rPr>
          <w:t>GB/T 6543</w:t>
        </w:r>
      </w:ins>
      <w:ins w:id="1545" w:author="gyb1" w:date="2020-06-26T18:22:00Z">
        <w:del w:id="1546" w:author="李勇 [2]" w:date="2020-09-02T11:05:14Z">
          <w:r>
            <w:rPr>
              <w:rFonts w:hint="eastAsia" w:ascii="宋体" w:hAnsi="宋体" w:cs="宋体"/>
              <w:color w:val="333333"/>
              <w:shd w:val="clear" w:color="auto" w:fill="auto"/>
              <w:rPrChange w:id="1547" w:author="李勇 [2]" w:date="2020-09-09T17:10:02Z">
                <w:rPr>
                  <w:rFonts w:ascii="Verdana" w:hAnsi="Verdana"/>
                  <w:color w:val="333333"/>
                  <w:shd w:val="clear" w:color="auto" w:fill="FFFFFF"/>
                </w:rPr>
              </w:rPrChange>
            </w:rPr>
            <w:delText xml:space="preserve">-2008 </w:delText>
          </w:r>
        </w:del>
      </w:ins>
      <w:ins w:id="1548" w:author="gyb1" w:date="2020-06-26T18:23:00Z">
        <w:r>
          <w:rPr>
            <w:rFonts w:hint="eastAsia" w:ascii="宋体" w:hAnsi="宋体" w:cs="宋体"/>
            <w:color w:val="333333"/>
            <w:shd w:val="clear" w:color="auto" w:fill="auto"/>
            <w:rPrChange w:id="1549" w:author="李勇 [2]" w:date="2020-09-09T17:10:02Z">
              <w:rPr>
                <w:rFonts w:ascii="Verdana" w:hAnsi="Verdana"/>
                <w:color w:val="333333"/>
                <w:shd w:val="clear" w:color="auto" w:fill="FFFFFF"/>
              </w:rPr>
            </w:rPrChange>
          </w:rPr>
          <w:t>的规定</w:t>
        </w:r>
      </w:ins>
      <w:ins w:id="1550" w:author="gyb1" w:date="2020-06-26T18:22:00Z">
        <w:r>
          <w:rPr>
            <w:rFonts w:hint="eastAsia" w:ascii="宋体" w:hAnsi="宋体" w:cs="宋体"/>
            <w:color w:val="333333"/>
            <w:shd w:val="clear" w:color="auto" w:fill="auto"/>
            <w:rPrChange w:id="1551" w:author="李勇 [2]" w:date="2020-09-09T17:10:02Z">
              <w:rPr>
                <w:rFonts w:ascii="Verdana" w:hAnsi="Verdana"/>
                <w:color w:val="333333"/>
                <w:shd w:val="clear" w:color="auto" w:fill="FFFFFF"/>
              </w:rPr>
            </w:rPrChange>
          </w:rPr>
          <w:t>，</w:t>
        </w:r>
      </w:ins>
      <w:r>
        <w:rPr>
          <w:rFonts w:hint="eastAsia" w:ascii="宋体" w:hAnsi="宋体" w:cs="宋体"/>
          <w:color w:val="auto"/>
          <w:kern w:val="2"/>
          <w:szCs w:val="24"/>
          <w:lang w:bidi="ar"/>
          <w:rPrChange w:id="1552" w:author="李勇 [2]" w:date="2020-09-02T11:05:21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>其他内外包装材料应符合有关食品卫生标准要</w:t>
      </w:r>
      <w:r>
        <w:rPr>
          <w:rFonts w:hint="eastAsia" w:ascii="宋体" w:hAnsi="宋体" w:cs="宋体"/>
          <w:color w:val="auto"/>
          <w:kern w:val="0"/>
          <w:szCs w:val="21"/>
          <w:lang w:bidi="ar"/>
          <w:rPrChange w:id="1553" w:author="李勇" w:date="2020-07-01T11:49:00Z">
            <w:rPr>
              <w:rFonts w:hint="eastAsia" w:ascii="宋体" w:hAnsi="宋体" w:cs="宋体"/>
              <w:kern w:val="0"/>
              <w:szCs w:val="21"/>
              <w:lang w:bidi="ar"/>
            </w:rPr>
          </w:rPrChange>
        </w:rPr>
        <w:t>求。</w:t>
      </w:r>
      <w:r>
        <w:rPr>
          <w:rFonts w:hint="eastAsia" w:ascii="宋体" w:hAnsi="宋体" w:cs="宋体"/>
          <w:color w:val="auto"/>
          <w:rPrChange w:id="1554" w:author="李勇" w:date="2020-07-01T11:49:00Z">
            <w:rPr>
              <w:rFonts w:hint="eastAsia" w:ascii="宋体" w:hAnsi="宋体" w:cs="宋体"/>
            </w:rPr>
          </w:rPrChange>
        </w:rPr>
        <w:t>包装容器和材料应符合相应的标准规定，包装封口应严密。外包装纸箱、盒和袋应完整、清洁、无污染。</w:t>
      </w:r>
    </w:p>
    <w:p>
      <w:pPr>
        <w:pStyle w:val="59"/>
        <w:numPr>
          <w:numberingChange w:id="1555" w:author="gyb1" w:date="2020-06-26T17:34:00Z" w:original="%1:1:255:_%2:7:0:.%3:4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556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557" w:author="李勇" w:date="2020-07-01T11:49:00Z">
            <w:rPr>
              <w:rFonts w:hint="eastAsia" w:ascii="Times New Roman"/>
              <w:szCs w:val="21"/>
            </w:rPr>
          </w:rPrChange>
        </w:rPr>
        <w:t>运输</w:t>
      </w:r>
    </w:p>
    <w:p>
      <w:pPr>
        <w:ind w:firstLine="420" w:firstLineChars="200"/>
        <w:rPr>
          <w:rFonts w:hint="eastAsia" w:ascii="宋体" w:hAnsi="宋体" w:cs="宋体"/>
          <w:color w:val="auto"/>
          <w:rPrChange w:id="1558" w:author="李勇" w:date="2020-07-01T11:49:00Z">
            <w:rPr>
              <w:rFonts w:hint="eastAsia" w:ascii="宋体" w:hAnsi="宋体" w:cs="宋体"/>
            </w:rPr>
          </w:rPrChange>
        </w:rPr>
      </w:pPr>
      <w:r>
        <w:rPr>
          <w:rFonts w:hint="eastAsia" w:ascii="宋体" w:hAnsi="宋体" w:cs="宋体"/>
          <w:color w:val="auto"/>
          <w:rPrChange w:id="1559" w:author="李勇" w:date="2020-07-01T11:49:00Z">
            <w:rPr>
              <w:rFonts w:hint="eastAsia" w:ascii="宋体" w:hAnsi="宋体" w:cs="宋体"/>
            </w:rPr>
          </w:rPrChange>
        </w:rPr>
        <w:t>产品严禁与有毒、有害、有腐蚀性、易挥发、有异味的物品和非食用货物混装、混运，防止日晒雨淋。</w:t>
      </w:r>
    </w:p>
    <w:p>
      <w:pPr>
        <w:pStyle w:val="59"/>
        <w:numPr>
          <w:numberingChange w:id="1560" w:author="gyb1" w:date="2020-06-26T17:34:00Z" w:original="%1:1:255:_%2:7:0:.%3:5:0:　"/>
        </w:numPr>
        <w:spacing w:before="156" w:beforeLines="50" w:after="156" w:afterLines="50"/>
        <w:rPr>
          <w:rFonts w:hint="eastAsia" w:ascii="Times New Roman"/>
          <w:color w:val="auto"/>
          <w:szCs w:val="21"/>
          <w:rPrChange w:id="1561" w:author="李勇" w:date="2020-07-01T11:49:00Z">
            <w:rPr>
              <w:rFonts w:hint="eastAsia" w:ascii="Times New Roman"/>
              <w:szCs w:val="21"/>
            </w:rPr>
          </w:rPrChange>
        </w:rPr>
      </w:pPr>
      <w:r>
        <w:rPr>
          <w:rFonts w:hint="eastAsia" w:ascii="Times New Roman"/>
          <w:color w:val="auto"/>
          <w:szCs w:val="21"/>
          <w:rPrChange w:id="1562" w:author="李勇" w:date="2020-07-01T11:49:00Z">
            <w:rPr>
              <w:rFonts w:hint="eastAsia" w:ascii="Times New Roman"/>
              <w:szCs w:val="21"/>
            </w:rPr>
          </w:rPrChange>
        </w:rPr>
        <w:t>贮存</w:t>
      </w:r>
    </w:p>
    <w:p>
      <w:pPr>
        <w:ind w:firstLine="424" w:firstLineChars="202"/>
        <w:rPr>
          <w:color w:val="auto"/>
          <w:rPrChange w:id="1563" w:author="李勇" w:date="2020-07-01T11:49:00Z">
            <w:rPr/>
          </w:rPrChange>
        </w:rPr>
      </w:pPr>
      <w:r>
        <w:rPr>
          <w:color w:val="auto"/>
          <w:rPrChange w:id="1564" w:author="李勇" w:date="2020-07-01T11:49:00Z">
            <w:rPr/>
          </w:rPrChange>
        </w:rPr>
        <w:t>贮存仓库应有防潮防鼠措施，保持清洁、通风良好、雨季做好防潮防霉</w:t>
      </w:r>
      <w:r>
        <w:rPr>
          <w:rFonts w:hint="eastAsia"/>
          <w:color w:val="auto"/>
          <w:rPrChange w:id="1565" w:author="李勇" w:date="2020-07-01T11:49:00Z">
            <w:rPr>
              <w:rFonts w:hint="eastAsia"/>
            </w:rPr>
          </w:rPrChange>
        </w:rPr>
        <w:t>工</w:t>
      </w:r>
      <w:r>
        <w:rPr>
          <w:color w:val="auto"/>
          <w:rPrChange w:id="1566" w:author="李勇" w:date="2020-07-01T11:49:00Z">
            <w:rPr/>
          </w:rPrChange>
        </w:rPr>
        <w:t>作。</w:t>
      </w:r>
    </w:p>
    <w:p>
      <w:pPr>
        <w:ind w:firstLine="424" w:firstLineChars="202"/>
        <w:rPr>
          <w:color w:val="auto"/>
          <w:rPrChange w:id="1567" w:author="李勇" w:date="2020-07-01T11:49:00Z">
            <w:rPr/>
          </w:rPrChange>
        </w:rPr>
      </w:pPr>
      <w:r>
        <w:rPr>
          <w:color w:val="auto"/>
          <w:rPrChange w:id="1568" w:author="李勇" w:date="2020-07-01T11:49:00Z">
            <w:rPr/>
          </w:rPrChange>
        </w:rPr>
        <w:t>成品箱不得露天堆放或与地面直接接触，与地面和墙壁的距离都应不小</w:t>
      </w:r>
      <w:r>
        <w:rPr>
          <w:rFonts w:hint="eastAsia"/>
          <w:color w:val="auto"/>
          <w:rPrChange w:id="1569" w:author="李勇" w:date="2020-07-01T11:49:00Z">
            <w:rPr>
              <w:rFonts w:hint="eastAsia"/>
            </w:rPr>
          </w:rPrChange>
        </w:rPr>
        <w:t xml:space="preserve">于10 </w:t>
      </w:r>
      <w:r>
        <w:rPr>
          <w:color w:val="auto"/>
          <w:rPrChange w:id="1570" w:author="李勇" w:date="2020-07-01T11:49:00Z">
            <w:rPr/>
          </w:rPrChange>
        </w:rPr>
        <w:t>cm。</w:t>
      </w:r>
    </w:p>
    <w:p>
      <w:pPr>
        <w:ind w:firstLine="424" w:firstLineChars="202"/>
        <w:rPr>
          <w:color w:val="auto"/>
          <w:rPrChange w:id="1571" w:author="李勇" w:date="2020-07-01T11:49:00Z">
            <w:rPr/>
          </w:rPrChange>
        </w:rPr>
      </w:pPr>
      <w:r>
        <w:rPr>
          <w:rFonts w:hint="eastAsia"/>
          <w:color w:val="auto"/>
          <w:rPrChange w:id="1572" w:author="李勇" w:date="2020-07-01T11:49:00Z">
            <w:rPr>
              <w:rFonts w:hint="eastAsia"/>
            </w:rPr>
          </w:rPrChange>
        </w:rPr>
        <w:t>采用常温贮存，不得露天存放，不应与有腐蚀性或易发潮的货物及与有毒化学药品和有害物混存。贮存库房阴凉通风，干燥，无日光直射。成品堆放必须防潮，离地离墙20 cm以上。</w:t>
      </w:r>
    </w:p>
    <w:p>
      <w:pPr>
        <w:pStyle w:val="60"/>
        <w:numPr>
          <w:ilvl w:val="0"/>
          <w:numId w:val="0"/>
        </w:numPr>
        <w:adjustRightInd w:val="0"/>
        <w:snapToGrid w:val="0"/>
        <w:spacing w:after="0" w:afterLines="0" w:line="360" w:lineRule="auto"/>
        <w:rPr>
          <w:rFonts w:hint="eastAsia" w:ascii="ˎ̥" w:hAnsi="ˎ̥" w:eastAsia="仿宋_GB2312" w:cs="宋体"/>
          <w:b/>
          <w:bCs/>
          <w:color w:val="auto"/>
          <w:sz w:val="32"/>
          <w:szCs w:val="30"/>
          <w:rPrChange w:id="1573" w:author="李勇" w:date="2020-07-01T11:49:00Z">
            <w:rPr>
              <w:rFonts w:hint="eastAsia" w:ascii="ˎ̥" w:hAnsi="ˎ̥" w:eastAsia="仿宋_GB2312" w:cs="宋体"/>
              <w:b/>
              <w:bCs/>
              <w:sz w:val="32"/>
              <w:szCs w:val="30"/>
            </w:rPr>
          </w:rPrChange>
        </w:rPr>
      </w:pPr>
      <w:r>
        <w:rPr>
          <w:rFonts w:ascii="Times New Roman"/>
          <w:color w:val="auto"/>
          <w:sz w:val="24"/>
          <w:rPrChange w:id="1575" w:author="李勇" w:date="2020-07-01T11:49:00Z">
            <w:rPr>
              <w:rFonts w:ascii="Times New Roman"/>
              <w:sz w:val="24"/>
            </w:rPr>
          </w:rPrChange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79375</wp:posOffset>
                </wp:positionV>
                <wp:extent cx="2785745" cy="0"/>
                <wp:effectExtent l="0" t="0" r="0" b="0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7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05.1pt;margin-top:6.25pt;height:0pt;width:219.35pt;z-index:251668480;mso-width-relative:page;mso-height-relative:page;" filled="f" stroked="t" coordsize="21600,21600" o:gfxdata="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sOI821gAAAAkBAAAPAAAAAAAA&#10;AAEAIAAAACIAAABkcnMvZG93bnJldi54bWxQSwECFAAUAAAACACHTuJAAZgNOdsBAACW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sectPr>
      <w:footerReference r:id="rId10" w:type="default"/>
      <w:footerReference r:id="rId11" w:type="even"/>
      <w:pgSz w:w="11907" w:h="16839"/>
      <w:pgMar w:top="1418" w:right="1134" w:bottom="1134" w:left="1418" w:header="1418" w:footer="851" w:gutter="0"/>
      <w:pgNumType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" w:date="2020-05-14T15:27:00Z" w:initials="a">
    <w:p w14:paraId="0E621B0F">
      <w:pPr>
        <w:pStyle w:val="18"/>
        <w:rPr>
          <w:rFonts w:hint="eastAsia"/>
        </w:rPr>
      </w:pPr>
      <w:r>
        <w:rPr>
          <w:rFonts w:hint="eastAsia"/>
        </w:rPr>
        <w:t>重金属污染是否考虑烘烤设备与产品直接接触是否有残留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E621B0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3"/>
      <w:rPr>
        <w:rStyle w:val="35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3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3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5"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AiSb3StgEAAFYDAAAOAAAAAAAAAAEAIAAAACIBAABkcnMvZTJvRG9jLnhtbFBLBQYAAAAABgAG&#10;AFkBAABK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3"/>
                    </w:pPr>
                    <w:r>
                      <w:fldChar w:fldCharType="begin"/>
                    </w:r>
                    <w:r>
                      <w:rPr>
                        <w:rStyle w:val="3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35"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35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2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3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5"/>
                            </w:rP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eF1gDLcBAABW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2"/>
                    </w:pPr>
                    <w:r>
                      <w:fldChar w:fldCharType="begin"/>
                    </w:r>
                    <w:r>
                      <w:rPr>
                        <w:rStyle w:val="3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35"/>
                      </w:rP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3"/>
      <w:rPr>
        <w:rStyle w:val="35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3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3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5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QK7t4rcBAABW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3"/>
                    </w:pPr>
                    <w:r>
                      <w:fldChar w:fldCharType="begin"/>
                    </w:r>
                    <w:r>
                      <w:rPr>
                        <w:rStyle w:val="3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35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rPr>
        <w:rStyle w:val="35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2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35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5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hp&#10;gkvTAAAABQEAAA8AAAAAAAAAAQAgAAAAIgAAAGRycy9kb3ducmV2LnhtbFBLAQIUABQAAAAIAIdO&#10;4kAE8w6ctgEAAFYDAAAOAAAAAAAAAAEAIAAAACIBAABkcnMvZTJvRG9jLnhtbFBLBQYAAAAABgAG&#10;AFkBAABK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2"/>
                    </w:pPr>
                    <w:r>
                      <w:fldChar w:fldCharType="begin"/>
                    </w:r>
                    <w:r>
                      <w:rPr>
                        <w:rStyle w:val="35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35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6"/>
      <w:wordWrap w:val="0"/>
      <w:rPr>
        <w:rFonts w:hint="eastAsia" w:ascii="宋体" w:hAnsi="宋体"/>
        <w:sz w:val="21"/>
        <w:szCs w:val="21"/>
      </w:rPr>
    </w:pPr>
    <w:r>
      <w:rPr>
        <w:rFonts w:ascii="宋体" w:hAnsi="宋体"/>
        <w:b/>
        <w:sz w:val="21"/>
        <w:szCs w:val="21"/>
      </w:rPr>
      <w:t>DB</w:t>
    </w:r>
    <w:r>
      <w:rPr>
        <w:rFonts w:hint="eastAsia" w:ascii="宋体" w:hAnsi="宋体"/>
        <w:b/>
        <w:sz w:val="21"/>
        <w:szCs w:val="21"/>
      </w:rPr>
      <w:t>S</w:t>
    </w:r>
    <w:r>
      <w:rPr>
        <w:rFonts w:ascii="宋体" w:hAnsi="宋体"/>
        <w:sz w:val="21"/>
        <w:szCs w:val="21"/>
      </w:rPr>
      <w:t xml:space="preserve"> </w:t>
    </w:r>
    <w:r>
      <w:rPr>
        <w:rFonts w:hint="eastAsia"/>
        <w:sz w:val="21"/>
      </w:rPr>
      <w:t xml:space="preserve">65/ —2020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6"/>
      <w:rPr>
        <w:rFonts w:hint="eastAsia" w:ascii="宋体" w:hAnsi="宋体"/>
        <w:sz w:val="21"/>
        <w:szCs w:val="21"/>
      </w:rPr>
    </w:pPr>
    <w:r>
      <w:rPr>
        <w:rFonts w:hint="eastAsia" w:ascii="宋体" w:hAnsi="宋体"/>
        <w:b/>
        <w:sz w:val="21"/>
        <w:szCs w:val="21"/>
      </w:rPr>
      <w:t xml:space="preserve">DBS 65/ —2020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6"/>
    </w:pP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 w:tentative="0">
      <w:start w:val="1"/>
      <w:numFmt w:val="none"/>
      <w:pStyle w:val="75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60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</w:rPr>
    </w:lvl>
    <w:lvl w:ilvl="2" w:tentative="0">
      <w:start w:val="1"/>
      <w:numFmt w:val="decimal"/>
      <w:pStyle w:val="59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71"/>
      <w:suff w:val="nothing"/>
      <w:lvlText w:val="%1%2.%3.%4　"/>
      <w:lvlJc w:val="left"/>
      <w:pPr>
        <w:ind w:left="136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0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9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68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0000000B"/>
    <w:multiLevelType w:val="multilevel"/>
    <w:tmpl w:val="0000000B"/>
    <w:lvl w:ilvl="0" w:tentative="0">
      <w:start w:val="1"/>
      <w:numFmt w:val="none"/>
      <w:pStyle w:val="88"/>
      <w:lvlText w:val="%1注："/>
      <w:lvlJc w:val="left"/>
      <w:pPr>
        <w:tabs>
          <w:tab w:val="left" w:pos="1140"/>
        </w:tabs>
        <w:ind w:left="840" w:hanging="42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C"/>
    <w:multiLevelType w:val="multilevel"/>
    <w:tmpl w:val="0000000C"/>
    <w:lvl w:ilvl="0" w:tentative="0">
      <w:start w:val="1"/>
      <w:numFmt w:val="none"/>
      <w:pStyle w:val="101"/>
      <w:lvlText w:val="%1注"/>
      <w:lvlJc w:val="left"/>
      <w:pPr>
        <w:tabs>
          <w:tab w:val="left" w:pos="900"/>
        </w:tabs>
        <w:ind w:left="900" w:hanging="500"/>
      </w:pPr>
      <w:rPr>
        <w:rFonts w:hint="eastAsia" w:ascii="宋体" w:hAnsi="Times New Roman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0D"/>
    <w:multiLevelType w:val="multilevel"/>
    <w:tmpl w:val="0000000D"/>
    <w:lvl w:ilvl="0" w:tentative="0">
      <w:start w:val="1"/>
      <w:numFmt w:val="none"/>
      <w:pStyle w:val="112"/>
      <w:lvlText w:val="%1示例"/>
      <w:lvlJc w:val="left"/>
      <w:pPr>
        <w:tabs>
          <w:tab w:val="left" w:pos="1120"/>
        </w:tabs>
        <w:ind w:left="0" w:firstLine="400"/>
      </w:pPr>
      <w:rPr>
        <w:rFonts w:hint="eastAsia" w:ascii="宋体" w:eastAsia="宋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000000E"/>
    <w:multiLevelType w:val="multilevel"/>
    <w:tmpl w:val="0000000E"/>
    <w:lvl w:ilvl="0" w:tentative="0">
      <w:start w:val="1"/>
      <w:numFmt w:val="upperLetter"/>
      <w:pStyle w:val="11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pStyle w:val="5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50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8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8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0000000F"/>
    <w:multiLevelType w:val="multilevel"/>
    <w:tmpl w:val="0000000F"/>
    <w:lvl w:ilvl="0" w:tentative="0">
      <w:start w:val="1"/>
      <w:numFmt w:val="none"/>
      <w:pStyle w:val="84"/>
      <w:lvlText w:val="%1·　"/>
      <w:lvlJc w:val="left"/>
      <w:pPr>
        <w:tabs>
          <w:tab w:val="left" w:pos="1140"/>
        </w:tabs>
        <w:ind w:left="737" w:hanging="317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6">
    <w:nsid w:val="00000010"/>
    <w:multiLevelType w:val="multilevel"/>
    <w:tmpl w:val="00000010"/>
    <w:lvl w:ilvl="0" w:tentative="0">
      <w:start w:val="1"/>
      <w:numFmt w:val="decimal"/>
      <w:pStyle w:val="106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>
    <w:nsid w:val="00000012"/>
    <w:multiLevelType w:val="multilevel"/>
    <w:tmpl w:val="00000012"/>
    <w:lvl w:ilvl="0" w:tentative="0">
      <w:start w:val="1"/>
      <w:numFmt w:val="none"/>
      <w:pStyle w:val="61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00000013"/>
    <w:multiLevelType w:val="multilevel"/>
    <w:tmpl w:val="00000013"/>
    <w:lvl w:ilvl="0" w:tentative="0">
      <w:start w:val="1"/>
      <w:numFmt w:val="decimal"/>
      <w:pStyle w:val="90"/>
      <w:suff w:val="nothing"/>
      <w:lvlText w:val="表%1　"/>
      <w:lvlJc w:val="left"/>
      <w:pPr>
        <w:ind w:left="3885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9">
    <w:nsid w:val="00000015"/>
    <w:multiLevelType w:val="multilevel"/>
    <w:tmpl w:val="00000015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81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80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74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3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0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0">
    <w:nsid w:val="1DBF583A"/>
    <w:multiLevelType w:val="multilevel"/>
    <w:tmpl w:val="1DBF583A"/>
    <w:lvl w:ilvl="0" w:tentative="0">
      <w:start w:val="1"/>
      <w:numFmt w:val="decimal"/>
      <w:pStyle w:val="7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1">
    <w:nsid w:val="4F6E73F1"/>
    <w:multiLevelType w:val="multilevel"/>
    <w:tmpl w:val="4F6E73F1"/>
    <w:lvl w:ilvl="0" w:tentative="0">
      <w:start w:val="1"/>
      <w:numFmt w:val="lowerLetter"/>
      <w:lvlText w:val="%1)"/>
      <w:lvlJc w:val="left"/>
      <w:pPr>
        <w:ind w:left="844" w:hanging="420"/>
      </w:pPr>
    </w:lvl>
    <w:lvl w:ilvl="1" w:tentative="0">
      <w:start w:val="1"/>
      <w:numFmt w:val="lowerLetter"/>
      <w:lvlText w:val="%2)"/>
      <w:lvlJc w:val="left"/>
      <w:pPr>
        <w:ind w:left="1264" w:hanging="420"/>
      </w:pPr>
    </w:lvl>
    <w:lvl w:ilvl="2" w:tentative="0">
      <w:start w:val="1"/>
      <w:numFmt w:val="lowerRoman"/>
      <w:lvlText w:val="%3."/>
      <w:lvlJc w:val="right"/>
      <w:pPr>
        <w:ind w:left="1684" w:hanging="420"/>
      </w:pPr>
    </w:lvl>
    <w:lvl w:ilvl="3" w:tentative="0">
      <w:start w:val="1"/>
      <w:numFmt w:val="decimal"/>
      <w:lvlText w:val="%4."/>
      <w:lvlJc w:val="left"/>
      <w:pPr>
        <w:ind w:left="2104" w:hanging="420"/>
      </w:pPr>
    </w:lvl>
    <w:lvl w:ilvl="4" w:tentative="0">
      <w:start w:val="1"/>
      <w:numFmt w:val="lowerLetter"/>
      <w:lvlText w:val="%5)"/>
      <w:lvlJc w:val="left"/>
      <w:pPr>
        <w:ind w:left="2524" w:hanging="420"/>
      </w:pPr>
    </w:lvl>
    <w:lvl w:ilvl="5" w:tentative="0">
      <w:start w:val="1"/>
      <w:numFmt w:val="lowerRoman"/>
      <w:lvlText w:val="%6."/>
      <w:lvlJc w:val="right"/>
      <w:pPr>
        <w:ind w:left="2944" w:hanging="420"/>
      </w:pPr>
    </w:lvl>
    <w:lvl w:ilvl="6" w:tentative="0">
      <w:start w:val="1"/>
      <w:numFmt w:val="decimal"/>
      <w:lvlText w:val="%7."/>
      <w:lvlJc w:val="left"/>
      <w:pPr>
        <w:ind w:left="3364" w:hanging="420"/>
      </w:pPr>
    </w:lvl>
    <w:lvl w:ilvl="7" w:tentative="0">
      <w:start w:val="1"/>
      <w:numFmt w:val="lowerLetter"/>
      <w:lvlText w:val="%8)"/>
      <w:lvlJc w:val="left"/>
      <w:pPr>
        <w:ind w:left="3784" w:hanging="420"/>
      </w:pPr>
    </w:lvl>
    <w:lvl w:ilvl="8" w:tentative="0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  <w:num w:numId="1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勇">
    <w15:presenceInfo w15:providerId="None" w15:userId="李勇"/>
  </w15:person>
  <w15:person w15:author="gyb1">
    <w15:presenceInfo w15:providerId="None" w15:userId="gyb1"/>
  </w15:person>
  <w15:person w15:author="李勇 [2]">
    <w15:presenceInfo w15:providerId="WPS Office" w15:userId="1616279579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revisionView w:markup="0"/>
  <w:trackRevisions w:val="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CA8"/>
    <w:rsid w:val="00041E86"/>
    <w:rsid w:val="00087CCE"/>
    <w:rsid w:val="00092342"/>
    <w:rsid w:val="000B5485"/>
    <w:rsid w:val="000B70F0"/>
    <w:rsid w:val="00175310"/>
    <w:rsid w:val="001B4749"/>
    <w:rsid w:val="001C3F07"/>
    <w:rsid w:val="001D17D9"/>
    <w:rsid w:val="001D1DFD"/>
    <w:rsid w:val="001F6A7F"/>
    <w:rsid w:val="00225F14"/>
    <w:rsid w:val="00257355"/>
    <w:rsid w:val="00263BAB"/>
    <w:rsid w:val="002C3454"/>
    <w:rsid w:val="00330C01"/>
    <w:rsid w:val="00386639"/>
    <w:rsid w:val="003F2A56"/>
    <w:rsid w:val="00423E5A"/>
    <w:rsid w:val="0043159F"/>
    <w:rsid w:val="004619E6"/>
    <w:rsid w:val="004827DC"/>
    <w:rsid w:val="0048448D"/>
    <w:rsid w:val="005126EF"/>
    <w:rsid w:val="005247F8"/>
    <w:rsid w:val="00563BD3"/>
    <w:rsid w:val="00676F08"/>
    <w:rsid w:val="0068262B"/>
    <w:rsid w:val="00682BC2"/>
    <w:rsid w:val="006C0E81"/>
    <w:rsid w:val="006E0E84"/>
    <w:rsid w:val="006F346B"/>
    <w:rsid w:val="00734E7C"/>
    <w:rsid w:val="007456AD"/>
    <w:rsid w:val="00746588"/>
    <w:rsid w:val="0077166C"/>
    <w:rsid w:val="007A41DC"/>
    <w:rsid w:val="007C16F3"/>
    <w:rsid w:val="007F7AE6"/>
    <w:rsid w:val="00810F24"/>
    <w:rsid w:val="0082712A"/>
    <w:rsid w:val="008643D4"/>
    <w:rsid w:val="008C6865"/>
    <w:rsid w:val="008D02DA"/>
    <w:rsid w:val="008E15EC"/>
    <w:rsid w:val="008F01F3"/>
    <w:rsid w:val="00906DAD"/>
    <w:rsid w:val="00910D97"/>
    <w:rsid w:val="00917748"/>
    <w:rsid w:val="00937A58"/>
    <w:rsid w:val="00944698"/>
    <w:rsid w:val="00945B89"/>
    <w:rsid w:val="0095642E"/>
    <w:rsid w:val="009768A3"/>
    <w:rsid w:val="009A70E5"/>
    <w:rsid w:val="009E412D"/>
    <w:rsid w:val="009E69E4"/>
    <w:rsid w:val="00A21531"/>
    <w:rsid w:val="00A85CF6"/>
    <w:rsid w:val="00A86E27"/>
    <w:rsid w:val="00AA0BF4"/>
    <w:rsid w:val="00AC15E9"/>
    <w:rsid w:val="00AD5EA1"/>
    <w:rsid w:val="00B00BFA"/>
    <w:rsid w:val="00B31CA9"/>
    <w:rsid w:val="00B35080"/>
    <w:rsid w:val="00B948BA"/>
    <w:rsid w:val="00BE6C93"/>
    <w:rsid w:val="00C0335C"/>
    <w:rsid w:val="00C06A0C"/>
    <w:rsid w:val="00C14FF4"/>
    <w:rsid w:val="00C500F6"/>
    <w:rsid w:val="00C54A59"/>
    <w:rsid w:val="00C61458"/>
    <w:rsid w:val="00C764C4"/>
    <w:rsid w:val="00CB7F64"/>
    <w:rsid w:val="00CE37F5"/>
    <w:rsid w:val="00D215B5"/>
    <w:rsid w:val="00D25590"/>
    <w:rsid w:val="00D54547"/>
    <w:rsid w:val="00D55E11"/>
    <w:rsid w:val="00D67C3A"/>
    <w:rsid w:val="00DA4830"/>
    <w:rsid w:val="00DA512E"/>
    <w:rsid w:val="00DB079D"/>
    <w:rsid w:val="00DB4064"/>
    <w:rsid w:val="00DE22A6"/>
    <w:rsid w:val="00DF1D25"/>
    <w:rsid w:val="00E03D7F"/>
    <w:rsid w:val="00E2656D"/>
    <w:rsid w:val="00E30FC2"/>
    <w:rsid w:val="00E504DE"/>
    <w:rsid w:val="00E50B46"/>
    <w:rsid w:val="00E778EC"/>
    <w:rsid w:val="00EA5204"/>
    <w:rsid w:val="00EE1237"/>
    <w:rsid w:val="00F16276"/>
    <w:rsid w:val="00F254E7"/>
    <w:rsid w:val="00F56695"/>
    <w:rsid w:val="00F61ECA"/>
    <w:rsid w:val="00FA6ABE"/>
    <w:rsid w:val="00FB0D06"/>
    <w:rsid w:val="00FD6AA4"/>
    <w:rsid w:val="00FF17F0"/>
    <w:rsid w:val="00FF3BA2"/>
    <w:rsid w:val="00FF5BDC"/>
    <w:rsid w:val="0158702D"/>
    <w:rsid w:val="0446646D"/>
    <w:rsid w:val="04EB2E25"/>
    <w:rsid w:val="06BF6162"/>
    <w:rsid w:val="07D82EC8"/>
    <w:rsid w:val="0B4D26F3"/>
    <w:rsid w:val="0E8631A1"/>
    <w:rsid w:val="0F187CE9"/>
    <w:rsid w:val="0F573C69"/>
    <w:rsid w:val="0FDD2C08"/>
    <w:rsid w:val="10FD3ABC"/>
    <w:rsid w:val="12826042"/>
    <w:rsid w:val="12896995"/>
    <w:rsid w:val="12FF292A"/>
    <w:rsid w:val="1492089B"/>
    <w:rsid w:val="14CE597B"/>
    <w:rsid w:val="15413FDA"/>
    <w:rsid w:val="15AA1AEE"/>
    <w:rsid w:val="17C17318"/>
    <w:rsid w:val="17F93CE8"/>
    <w:rsid w:val="183F7B12"/>
    <w:rsid w:val="19A505E4"/>
    <w:rsid w:val="1B9D6997"/>
    <w:rsid w:val="1E491B5C"/>
    <w:rsid w:val="1E8C4129"/>
    <w:rsid w:val="1EB5171A"/>
    <w:rsid w:val="2297178E"/>
    <w:rsid w:val="22B11813"/>
    <w:rsid w:val="2335475C"/>
    <w:rsid w:val="235F145D"/>
    <w:rsid w:val="23F61824"/>
    <w:rsid w:val="24002098"/>
    <w:rsid w:val="298054A5"/>
    <w:rsid w:val="2A9702EF"/>
    <w:rsid w:val="2C052A7A"/>
    <w:rsid w:val="2C2E7BF4"/>
    <w:rsid w:val="2CC92B13"/>
    <w:rsid w:val="2DBB1323"/>
    <w:rsid w:val="2FA34030"/>
    <w:rsid w:val="2FF42023"/>
    <w:rsid w:val="30CB6FB8"/>
    <w:rsid w:val="32F00C48"/>
    <w:rsid w:val="332F5927"/>
    <w:rsid w:val="33B07917"/>
    <w:rsid w:val="340B1FA2"/>
    <w:rsid w:val="341A349B"/>
    <w:rsid w:val="34A505EB"/>
    <w:rsid w:val="358555E2"/>
    <w:rsid w:val="36AE1798"/>
    <w:rsid w:val="385D2DDA"/>
    <w:rsid w:val="39D17B5D"/>
    <w:rsid w:val="39EE7CCB"/>
    <w:rsid w:val="3C3A031C"/>
    <w:rsid w:val="414A394C"/>
    <w:rsid w:val="418C6CAE"/>
    <w:rsid w:val="41D573D6"/>
    <w:rsid w:val="431A4150"/>
    <w:rsid w:val="4351102D"/>
    <w:rsid w:val="44DA684A"/>
    <w:rsid w:val="468A0A19"/>
    <w:rsid w:val="4A352E66"/>
    <w:rsid w:val="4AEE24D4"/>
    <w:rsid w:val="4D4664D8"/>
    <w:rsid w:val="4EB97596"/>
    <w:rsid w:val="4F4006CE"/>
    <w:rsid w:val="4F964F87"/>
    <w:rsid w:val="50764270"/>
    <w:rsid w:val="51C43151"/>
    <w:rsid w:val="546A3EB2"/>
    <w:rsid w:val="559F4C05"/>
    <w:rsid w:val="56821FA7"/>
    <w:rsid w:val="57BC57A4"/>
    <w:rsid w:val="58511356"/>
    <w:rsid w:val="5AB15103"/>
    <w:rsid w:val="5B3A57F3"/>
    <w:rsid w:val="5C170494"/>
    <w:rsid w:val="5C672BDC"/>
    <w:rsid w:val="5D370338"/>
    <w:rsid w:val="5DF169FF"/>
    <w:rsid w:val="5E132067"/>
    <w:rsid w:val="627A4101"/>
    <w:rsid w:val="62917F31"/>
    <w:rsid w:val="62A2677D"/>
    <w:rsid w:val="63A720BC"/>
    <w:rsid w:val="642C3C45"/>
    <w:rsid w:val="66AD069A"/>
    <w:rsid w:val="681542CA"/>
    <w:rsid w:val="69343C9E"/>
    <w:rsid w:val="6A65055C"/>
    <w:rsid w:val="6B58554C"/>
    <w:rsid w:val="6EC17ED0"/>
    <w:rsid w:val="6F9E7E56"/>
    <w:rsid w:val="70F80A42"/>
    <w:rsid w:val="71835A4B"/>
    <w:rsid w:val="71A14491"/>
    <w:rsid w:val="7227171C"/>
    <w:rsid w:val="72302CD0"/>
    <w:rsid w:val="72B1044B"/>
    <w:rsid w:val="73612D53"/>
    <w:rsid w:val="73C07C99"/>
    <w:rsid w:val="757417D9"/>
    <w:rsid w:val="76047868"/>
    <w:rsid w:val="7A975DC0"/>
    <w:rsid w:val="7BE402A5"/>
    <w:rsid w:val="7CE52F56"/>
    <w:rsid w:val="7DA465CD"/>
    <w:rsid w:val="7DF90D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beforeLines="0" w:after="64" w:afterLines="0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beforeLines="0" w:after="64" w:afterLines="0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beforeLines="0" w:after="64" w:afterLines="0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spacing w:before="240" w:beforeLines="0" w:after="64" w:afterLines="0" w:line="320" w:lineRule="auto"/>
      <w:outlineLvl w:val="8"/>
    </w:pPr>
    <w:rPr>
      <w:rFonts w:ascii="Arial" w:hAnsi="Arial" w:eastAsia="黑体"/>
      <w:szCs w:val="21"/>
    </w:rPr>
  </w:style>
  <w:style w:type="character" w:default="1" w:styleId="34">
    <w:name w:val="Default Paragraph Font"/>
    <w:qFormat/>
    <w:uiPriority w:val="0"/>
  </w:style>
  <w:style w:type="table" w:default="1" w:styleId="3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2"/>
    <w:next w:val="1"/>
    <w:qFormat/>
    <w:uiPriority w:val="0"/>
  </w:style>
  <w:style w:type="paragraph" w:styleId="12">
    <w:name w:val="toc 6"/>
    <w:basedOn w:val="13"/>
    <w:next w:val="1"/>
    <w:qFormat/>
    <w:uiPriority w:val="0"/>
  </w:style>
  <w:style w:type="paragraph" w:styleId="13">
    <w:name w:val="toc 5"/>
    <w:basedOn w:val="14"/>
    <w:next w:val="1"/>
    <w:qFormat/>
    <w:uiPriority w:val="0"/>
  </w:style>
  <w:style w:type="paragraph" w:styleId="14">
    <w:name w:val="toc 4"/>
    <w:basedOn w:val="15"/>
    <w:next w:val="1"/>
    <w:qFormat/>
    <w:uiPriority w:val="0"/>
  </w:style>
  <w:style w:type="paragraph" w:styleId="15">
    <w:name w:val="toc 3"/>
    <w:basedOn w:val="16"/>
    <w:next w:val="1"/>
    <w:qFormat/>
    <w:uiPriority w:val="0"/>
  </w:style>
  <w:style w:type="paragraph" w:styleId="16">
    <w:name w:val="toc 2"/>
    <w:basedOn w:val="17"/>
    <w:next w:val="1"/>
    <w:qFormat/>
    <w:uiPriority w:val="0"/>
  </w:style>
  <w:style w:type="paragraph" w:styleId="17">
    <w:name w:val="toc 1"/>
    <w:next w:val="1"/>
    <w:qFormat/>
    <w:uiPriority w:val="0"/>
    <w:p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18">
    <w:name w:val="annotation text"/>
    <w:basedOn w:val="1"/>
    <w:qFormat/>
    <w:uiPriority w:val="0"/>
    <w:pPr>
      <w:jc w:val="left"/>
    </w:pPr>
  </w:style>
  <w:style w:type="paragraph" w:styleId="19">
    <w:name w:val="HTML Address"/>
    <w:basedOn w:val="1"/>
    <w:qFormat/>
    <w:uiPriority w:val="0"/>
    <w:rPr>
      <w:i/>
      <w:iCs/>
    </w:rPr>
  </w:style>
  <w:style w:type="paragraph" w:styleId="20">
    <w:name w:val="toc 8"/>
    <w:basedOn w:val="11"/>
    <w:next w:val="1"/>
    <w:qFormat/>
    <w:uiPriority w:val="0"/>
  </w:style>
  <w:style w:type="paragraph" w:styleId="21">
    <w:name w:val="Date"/>
    <w:basedOn w:val="1"/>
    <w:next w:val="1"/>
    <w:qFormat/>
    <w:uiPriority w:val="0"/>
    <w:pPr>
      <w:ind w:left="100" w:leftChars="2500"/>
    </w:pPr>
  </w:style>
  <w:style w:type="paragraph" w:styleId="22">
    <w:name w:val="Balloon Text"/>
    <w:basedOn w:val="1"/>
    <w:qFormat/>
    <w:uiPriority w:val="0"/>
    <w:rPr>
      <w:sz w:val="18"/>
      <w:szCs w:val="18"/>
    </w:rPr>
  </w:style>
  <w:style w:type="paragraph" w:styleId="2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2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List"/>
    <w:basedOn w:val="1"/>
    <w:qFormat/>
    <w:uiPriority w:val="0"/>
    <w:pPr>
      <w:ind w:left="200" w:hanging="200" w:hangingChars="200"/>
      <w:contextualSpacing/>
    </w:pPr>
  </w:style>
  <w:style w:type="paragraph" w:styleId="2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27">
    <w:name w:val="toc 9"/>
    <w:basedOn w:val="20"/>
    <w:next w:val="1"/>
    <w:qFormat/>
    <w:uiPriority w:val="0"/>
  </w:style>
  <w:style w:type="paragraph" w:styleId="28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2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0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31">
    <w:name w:val="annotation subject"/>
    <w:basedOn w:val="18"/>
    <w:next w:val="18"/>
    <w:qFormat/>
    <w:uiPriority w:val="0"/>
    <w:rPr>
      <w:b/>
      <w:bCs/>
    </w:rPr>
  </w:style>
  <w:style w:type="table" w:styleId="33">
    <w:name w:val="Table Grid"/>
    <w:basedOn w:val="3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page number"/>
    <w:qFormat/>
    <w:uiPriority w:val="0"/>
    <w:rPr>
      <w:rFonts w:ascii="Times New Roman" w:hAnsi="Times New Roman" w:eastAsia="宋体"/>
      <w:sz w:val="18"/>
    </w:rPr>
  </w:style>
  <w:style w:type="character" w:styleId="36">
    <w:name w:val="FollowedHyperlink"/>
    <w:basedOn w:val="34"/>
    <w:qFormat/>
    <w:uiPriority w:val="0"/>
    <w:rPr>
      <w:color w:val="333333"/>
      <w:u w:val="none"/>
    </w:rPr>
  </w:style>
  <w:style w:type="character" w:styleId="37">
    <w:name w:val="Emphasis"/>
    <w:qFormat/>
    <w:uiPriority w:val="0"/>
    <w:rPr>
      <w:i/>
      <w:iCs/>
    </w:rPr>
  </w:style>
  <w:style w:type="character" w:styleId="38">
    <w:name w:val="HTML Definition"/>
    <w:qFormat/>
    <w:uiPriority w:val="0"/>
    <w:rPr>
      <w:i/>
      <w:iCs/>
    </w:rPr>
  </w:style>
  <w:style w:type="character" w:styleId="39">
    <w:name w:val="HTML Typewriter"/>
    <w:qFormat/>
    <w:uiPriority w:val="0"/>
    <w:rPr>
      <w:rFonts w:ascii="Courier New" w:hAnsi="Courier New"/>
      <w:sz w:val="20"/>
      <w:szCs w:val="20"/>
    </w:rPr>
  </w:style>
  <w:style w:type="character" w:styleId="40">
    <w:name w:val="HTML Acronym"/>
    <w:basedOn w:val="34"/>
    <w:qFormat/>
    <w:uiPriority w:val="0"/>
  </w:style>
  <w:style w:type="character" w:styleId="41">
    <w:name w:val="HTML Variable"/>
    <w:qFormat/>
    <w:uiPriority w:val="0"/>
    <w:rPr>
      <w:i/>
      <w:iCs/>
    </w:rPr>
  </w:style>
  <w:style w:type="character" w:styleId="42">
    <w:name w:val="Hyperlink"/>
    <w:qFormat/>
    <w:uiPriority w:val="0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43">
    <w:name w:val="HTML Code"/>
    <w:qFormat/>
    <w:uiPriority w:val="0"/>
    <w:rPr>
      <w:rFonts w:ascii="Courier New" w:hAnsi="Courier New"/>
      <w:sz w:val="20"/>
      <w:szCs w:val="20"/>
    </w:rPr>
  </w:style>
  <w:style w:type="character" w:styleId="44">
    <w:name w:val="annotation reference"/>
    <w:qFormat/>
    <w:uiPriority w:val="0"/>
    <w:rPr>
      <w:sz w:val="21"/>
      <w:szCs w:val="21"/>
    </w:rPr>
  </w:style>
  <w:style w:type="character" w:styleId="45">
    <w:name w:val="HTML Cite"/>
    <w:qFormat/>
    <w:uiPriority w:val="0"/>
    <w:rPr>
      <w:i/>
      <w:iCs/>
    </w:rPr>
  </w:style>
  <w:style w:type="character" w:styleId="46">
    <w:name w:val="footnote reference"/>
    <w:qFormat/>
    <w:uiPriority w:val="0"/>
    <w:rPr>
      <w:vertAlign w:val="superscript"/>
    </w:rPr>
  </w:style>
  <w:style w:type="character" w:styleId="47">
    <w:name w:val="HTML Keyboard"/>
    <w:qFormat/>
    <w:uiPriority w:val="0"/>
    <w:rPr>
      <w:rFonts w:ascii="Courier New" w:hAnsi="Courier New"/>
      <w:sz w:val="20"/>
      <w:szCs w:val="20"/>
    </w:rPr>
  </w:style>
  <w:style w:type="character" w:styleId="48">
    <w:name w:val="HTML Sample"/>
    <w:qFormat/>
    <w:uiPriority w:val="0"/>
    <w:rPr>
      <w:rFonts w:ascii="Courier New" w:hAnsi="Courier New"/>
    </w:rPr>
  </w:style>
  <w:style w:type="paragraph" w:customStyle="1" w:styleId="49">
    <w:name w:val="附录二级条标题"/>
    <w:basedOn w:val="50"/>
    <w:next w:val="52"/>
    <w:qFormat/>
    <w:uiPriority w:val="0"/>
    <w:pPr>
      <w:numPr>
        <w:ilvl w:val="3"/>
        <w:numId w:val="1"/>
      </w:numPr>
      <w:tabs>
        <w:tab w:val="left" w:pos="360"/>
      </w:tabs>
      <w:outlineLvl w:val="3"/>
    </w:pPr>
  </w:style>
  <w:style w:type="paragraph" w:customStyle="1" w:styleId="50">
    <w:name w:val="附录一级条标题"/>
    <w:basedOn w:val="51"/>
    <w:next w:val="52"/>
    <w:qFormat/>
    <w:uiPriority w:val="0"/>
    <w:pPr>
      <w:numPr>
        <w:ilvl w:val="2"/>
        <w:numId w:val="1"/>
      </w:numPr>
      <w:tabs>
        <w:tab w:val="left" w:pos="360"/>
      </w:tabs>
      <w:autoSpaceDN w:val="0"/>
      <w:spacing w:before="0" w:beforeLines="0" w:after="0" w:afterLines="0"/>
      <w:outlineLvl w:val="2"/>
    </w:pPr>
  </w:style>
  <w:style w:type="paragraph" w:customStyle="1" w:styleId="51">
    <w:name w:val="附录章标题"/>
    <w:next w:val="52"/>
    <w:qFormat/>
    <w:uiPriority w:val="0"/>
    <w:pPr>
      <w:numPr>
        <w:ilvl w:val="1"/>
        <w:numId w:val="1"/>
      </w:numPr>
      <w:tabs>
        <w:tab w:val="left" w:pos="360"/>
      </w:tabs>
      <w:wordWrap w:val="0"/>
      <w:overflowPunct w:val="0"/>
      <w:autoSpaceDE w:val="0"/>
      <w:spacing w:before="156" w:beforeLines="50" w:after="156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52">
    <w:name w:val="段"/>
    <w:link w:val="117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3">
    <w:name w:val="条文脚注"/>
    <w:basedOn w:val="26"/>
    <w:qFormat/>
    <w:uiPriority w:val="0"/>
    <w:pPr>
      <w:ind w:left="780" w:leftChars="200" w:hanging="360" w:hangingChars="200"/>
      <w:jc w:val="both"/>
    </w:pPr>
    <w:rPr>
      <w:rFonts w:ascii="宋体"/>
    </w:rPr>
  </w:style>
  <w:style w:type="paragraph" w:customStyle="1" w:styleId="54">
    <w:name w:val="发布部门"/>
    <w:next w:val="52"/>
    <w:qFormat/>
    <w:uiPriority w:val="0"/>
    <w:pPr>
      <w:jc w:val="center"/>
    </w:pPr>
    <w:rPr>
      <w:rFonts w:ascii="宋体" w:hAnsi="Times New Roman" w:eastAsia="宋体" w:cs="Times New Roman"/>
      <w:b/>
      <w:spacing w:val="20"/>
      <w:w w:val="135"/>
      <w:sz w:val="36"/>
      <w:lang w:val="en-US" w:eastAsia="zh-CN" w:bidi="ar-SA"/>
    </w:rPr>
  </w:style>
  <w:style w:type="paragraph" w:customStyle="1" w:styleId="55">
    <w:name w:val="封面标准号2"/>
    <w:basedOn w:val="56"/>
    <w:qFormat/>
    <w:uiPriority w:val="0"/>
    <w:pPr>
      <w:adjustRightInd w:val="0"/>
      <w:spacing w:before="357" w:beforeLines="0" w:line="280" w:lineRule="exact"/>
    </w:pPr>
  </w:style>
  <w:style w:type="paragraph" w:customStyle="1" w:styleId="5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57">
    <w:name w:val="数字编号列项（二级）"/>
    <w:qFormat/>
    <w:uiPriority w:val="0"/>
    <w:pPr>
      <w:ind w:left="1260" w:leftChars="4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8">
    <w:name w:val="章"/>
    <w:basedOn w:val="4"/>
    <w:qFormat/>
    <w:uiPriority w:val="0"/>
    <w:pPr>
      <w:tabs>
        <w:tab w:val="left" w:pos="360"/>
      </w:tabs>
      <w:spacing w:line="413" w:lineRule="auto"/>
    </w:pPr>
    <w:rPr>
      <w:rFonts w:eastAsia="黑体"/>
      <w:b w:val="0"/>
      <w:sz w:val="21"/>
    </w:rPr>
  </w:style>
  <w:style w:type="paragraph" w:customStyle="1" w:styleId="59">
    <w:name w:val="一级条标题"/>
    <w:basedOn w:val="60"/>
    <w:next w:val="52"/>
    <w:link w:val="124"/>
    <w:qFormat/>
    <w:uiPriority w:val="0"/>
    <w:pPr>
      <w:numPr>
        <w:ilvl w:val="2"/>
        <w:numId w:val="2"/>
      </w:numPr>
      <w:spacing w:before="0" w:beforeLines="0" w:after="0" w:afterLines="0"/>
      <w:outlineLvl w:val="2"/>
    </w:pPr>
  </w:style>
  <w:style w:type="paragraph" w:customStyle="1" w:styleId="60">
    <w:name w:val="章标题"/>
    <w:next w:val="52"/>
    <w:uiPriority w:val="0"/>
    <w:pPr>
      <w:numPr>
        <w:ilvl w:val="1"/>
        <w:numId w:val="2"/>
      </w:numPr>
      <w:spacing w:before="156" w:beforeLines="50" w:after="156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1">
    <w:name w:val="列项——"/>
    <w:qFormat/>
    <w:uiPriority w:val="0"/>
    <w:pPr>
      <w:widowControl w:val="0"/>
      <w:numPr>
        <w:ilvl w:val="0"/>
        <w:numId w:val="3"/>
      </w:numPr>
      <w:tabs>
        <w:tab w:val="left" w:pos="360"/>
        <w:tab w:val="clear" w:pos="1140"/>
      </w:tabs>
      <w:ind w:left="0" w:firstLine="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其他发布日期"/>
    <w:basedOn w:val="63"/>
    <w:qFormat/>
    <w:uiPriority w:val="0"/>
    <w:pPr>
      <w:framePr w:wrap="around" w:vAnchor="page" w:hAnchor="text" w:x="1419" w:y="1"/>
    </w:pPr>
  </w:style>
  <w:style w:type="paragraph" w:customStyle="1" w:styleId="63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64">
    <w:name w:val="附录三级条标题"/>
    <w:basedOn w:val="49"/>
    <w:next w:val="52"/>
    <w:qFormat/>
    <w:uiPriority w:val="0"/>
    <w:pPr>
      <w:numPr>
        <w:ilvl w:val="4"/>
        <w:numId w:val="1"/>
      </w:numPr>
      <w:outlineLvl w:val="4"/>
    </w:pPr>
  </w:style>
  <w:style w:type="paragraph" w:customStyle="1" w:styleId="65">
    <w:name w:val="标准称谓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6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7">
    <w:name w:val="文献分类号"/>
    <w:qFormat/>
    <w:uiPriority w:val="0"/>
    <w:pPr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68">
    <w:name w:val="五级条标题"/>
    <w:basedOn w:val="69"/>
    <w:next w:val="52"/>
    <w:uiPriority w:val="0"/>
    <w:pPr>
      <w:numPr>
        <w:ilvl w:val="6"/>
        <w:numId w:val="2"/>
      </w:numPr>
      <w:tabs>
        <w:tab w:val="left" w:pos="360"/>
      </w:tabs>
      <w:outlineLvl w:val="6"/>
    </w:pPr>
  </w:style>
  <w:style w:type="paragraph" w:customStyle="1" w:styleId="69">
    <w:name w:val="四级条标题"/>
    <w:basedOn w:val="70"/>
    <w:next w:val="52"/>
    <w:qFormat/>
    <w:uiPriority w:val="0"/>
    <w:pPr>
      <w:numPr>
        <w:ilvl w:val="5"/>
        <w:numId w:val="2"/>
      </w:numPr>
      <w:tabs>
        <w:tab w:val="left" w:pos="360"/>
      </w:tabs>
      <w:outlineLvl w:val="5"/>
    </w:pPr>
  </w:style>
  <w:style w:type="paragraph" w:customStyle="1" w:styleId="70">
    <w:name w:val="三级条标题"/>
    <w:basedOn w:val="71"/>
    <w:next w:val="52"/>
    <w:qFormat/>
    <w:uiPriority w:val="0"/>
    <w:pPr>
      <w:numPr>
        <w:ilvl w:val="4"/>
        <w:numId w:val="2"/>
      </w:numPr>
      <w:tabs>
        <w:tab w:val="left" w:pos="360"/>
      </w:tabs>
      <w:outlineLvl w:val="4"/>
    </w:pPr>
  </w:style>
  <w:style w:type="paragraph" w:customStyle="1" w:styleId="71">
    <w:name w:val="二级条标题"/>
    <w:basedOn w:val="59"/>
    <w:next w:val="52"/>
    <w:qFormat/>
    <w:uiPriority w:val="0"/>
    <w:pPr>
      <w:numPr>
        <w:ilvl w:val="3"/>
        <w:numId w:val="2"/>
      </w:numPr>
      <w:outlineLvl w:val="3"/>
    </w:pPr>
  </w:style>
  <w:style w:type="paragraph" w:customStyle="1" w:styleId="72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73">
    <w:name w:val="注×：（正文）"/>
    <w:qFormat/>
    <w:uiPriority w:val="0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4">
    <w:name w:val="三级无标题条"/>
    <w:basedOn w:val="1"/>
    <w:qFormat/>
    <w:uiPriority w:val="0"/>
    <w:pPr>
      <w:numPr>
        <w:ilvl w:val="4"/>
        <w:numId w:val="5"/>
      </w:numPr>
    </w:pPr>
  </w:style>
  <w:style w:type="paragraph" w:customStyle="1" w:styleId="75">
    <w:name w:val="前言、引言标题"/>
    <w:next w:val="52"/>
    <w:qFormat/>
    <w:uiPriority w:val="0"/>
    <w:pPr>
      <w:numPr>
        <w:ilvl w:val="0"/>
        <w:numId w:val="2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76">
    <w:name w:val=" Char1 Char Char Char Char Char Char"/>
    <w:basedOn w:val="1"/>
    <w:qFormat/>
    <w:uiPriority w:val="0"/>
    <w:rPr>
      <w:szCs w:val="20"/>
    </w:rPr>
  </w:style>
  <w:style w:type="paragraph" w:customStyle="1" w:styleId="77">
    <w:name w:val="目次、标准名称标题"/>
    <w:basedOn w:val="75"/>
    <w:next w:val="52"/>
    <w:qFormat/>
    <w:uiPriority w:val="0"/>
    <w:pPr>
      <w:numPr>
        <w:ilvl w:val="0"/>
        <w:numId w:val="0"/>
      </w:numPr>
      <w:spacing w:line="460" w:lineRule="exact"/>
    </w:pPr>
  </w:style>
  <w:style w:type="paragraph" w:customStyle="1" w:styleId="78">
    <w:name w:val="参考文献、索引标题"/>
    <w:basedOn w:val="75"/>
    <w:next w:val="1"/>
    <w:qFormat/>
    <w:uiPriority w:val="0"/>
    <w:pPr>
      <w:numPr>
        <w:ilvl w:val="0"/>
        <w:numId w:val="0"/>
      </w:numPr>
      <w:spacing w:after="200" w:afterLines="0"/>
    </w:pPr>
    <w:rPr>
      <w:sz w:val="21"/>
    </w:rPr>
  </w:style>
  <w:style w:type="paragraph" w:customStyle="1" w:styleId="79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0">
    <w:name w:val="二级无标题条"/>
    <w:basedOn w:val="1"/>
    <w:uiPriority w:val="0"/>
    <w:pPr>
      <w:numPr>
        <w:ilvl w:val="3"/>
        <w:numId w:val="5"/>
      </w:numPr>
    </w:pPr>
  </w:style>
  <w:style w:type="paragraph" w:customStyle="1" w:styleId="81">
    <w:name w:val="一级无标题条"/>
    <w:basedOn w:val="1"/>
    <w:qFormat/>
    <w:uiPriority w:val="0"/>
    <w:pPr>
      <w:numPr>
        <w:ilvl w:val="2"/>
        <w:numId w:val="5"/>
      </w:numPr>
    </w:pPr>
  </w:style>
  <w:style w:type="paragraph" w:customStyle="1" w:styleId="82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3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4">
    <w:name w:val="列项·"/>
    <w:qFormat/>
    <w:uiPriority w:val="0"/>
    <w:pPr>
      <w:numPr>
        <w:ilvl w:val="0"/>
        <w:numId w:val="6"/>
      </w:numPr>
      <w:tabs>
        <w:tab w:val="left" w:pos="360"/>
        <w:tab w:val="left" w:pos="840"/>
        <w:tab w:val="clear" w:pos="1140"/>
      </w:tabs>
      <w:ind w:left="0" w:firstLine="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5">
    <w:name w:val="附录四级条标题"/>
    <w:basedOn w:val="64"/>
    <w:next w:val="52"/>
    <w:qFormat/>
    <w:uiPriority w:val="0"/>
    <w:pPr>
      <w:numPr>
        <w:ilvl w:val="5"/>
        <w:numId w:val="1"/>
      </w:numPr>
      <w:outlineLvl w:val="5"/>
    </w:pPr>
  </w:style>
  <w:style w:type="paragraph" w:customStyle="1" w:styleId="86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7">
    <w:name w:val="附录五级条标题"/>
    <w:basedOn w:val="85"/>
    <w:next w:val="52"/>
    <w:qFormat/>
    <w:uiPriority w:val="0"/>
    <w:pPr>
      <w:numPr>
        <w:ilvl w:val="6"/>
        <w:numId w:val="1"/>
      </w:numPr>
      <w:outlineLvl w:val="6"/>
    </w:pPr>
  </w:style>
  <w:style w:type="paragraph" w:customStyle="1" w:styleId="88">
    <w:name w:val="注："/>
    <w:next w:val="52"/>
    <w:qFormat/>
    <w:uiPriority w:val="0"/>
    <w:pPr>
      <w:widowControl w:val="0"/>
      <w:numPr>
        <w:ilvl w:val="0"/>
        <w:numId w:val="7"/>
      </w:numPr>
      <w:tabs>
        <w:tab w:val="left" w:pos="360"/>
        <w:tab w:val="clear" w:pos="1140"/>
      </w:tabs>
      <w:autoSpaceDE w:val="0"/>
      <w:autoSpaceDN w:val="0"/>
      <w:ind w:left="0" w:firstLine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89">
    <w:name w:val="无标题条"/>
    <w:next w:val="52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0">
    <w:name w:val="正文表标题"/>
    <w:next w:val="52"/>
    <w:qFormat/>
    <w:uiPriority w:val="0"/>
    <w:pPr>
      <w:numPr>
        <w:ilvl w:val="0"/>
        <w:numId w:val="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2">
    <w:name w:val="实施日期"/>
    <w:basedOn w:val="63"/>
    <w:qFormat/>
    <w:uiPriority w:val="0"/>
    <w:pPr>
      <w:jc w:val="right"/>
    </w:pPr>
  </w:style>
  <w:style w:type="paragraph" w:customStyle="1" w:styleId="93">
    <w:name w:val="四级无标题条"/>
    <w:basedOn w:val="1"/>
    <w:qFormat/>
    <w:uiPriority w:val="0"/>
    <w:pPr>
      <w:numPr>
        <w:ilvl w:val="5"/>
        <w:numId w:val="5"/>
      </w:numPr>
    </w:pPr>
  </w:style>
  <w:style w:type="paragraph" w:customStyle="1" w:styleId="94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95">
    <w:name w:val="附录图标题"/>
    <w:next w:val="52"/>
    <w:qFormat/>
    <w:uiPriority w:val="0"/>
    <w:p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6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9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98">
    <w:name w:val="其他发布部门"/>
    <w:basedOn w:val="54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99">
    <w:name w:val="图表脚注"/>
    <w:next w:val="52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0">
    <w:name w:val="五级无标题条"/>
    <w:basedOn w:val="1"/>
    <w:qFormat/>
    <w:uiPriority w:val="0"/>
    <w:pPr>
      <w:numPr>
        <w:ilvl w:val="6"/>
        <w:numId w:val="5"/>
      </w:numPr>
    </w:pPr>
  </w:style>
  <w:style w:type="paragraph" w:customStyle="1" w:styleId="101">
    <w:name w:val="注×："/>
    <w:qFormat/>
    <w:uiPriority w:val="0"/>
    <w:pPr>
      <w:widowControl w:val="0"/>
      <w:numPr>
        <w:ilvl w:val="0"/>
        <w:numId w:val="9"/>
      </w:numPr>
      <w:tabs>
        <w:tab w:val="left" w:pos="360"/>
        <w:tab w:val="left" w:pos="630"/>
        <w:tab w:val="clear" w:pos="900"/>
      </w:tabs>
      <w:autoSpaceDE w:val="0"/>
      <w:autoSpaceDN w:val="0"/>
      <w:ind w:left="0" w:firstLine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2">
    <w:name w:val="Char1 Char Char 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103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104">
    <w:name w:val="附录表标题"/>
    <w:next w:val="52"/>
    <w:qFormat/>
    <w:uiPriority w:val="0"/>
    <w:pPr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5">
    <w:name w:val="标准标志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106">
    <w:name w:val="正文图标题"/>
    <w:next w:val="52"/>
    <w:qFormat/>
    <w:uiPriority w:val="0"/>
    <w:pPr>
      <w:numPr>
        <w:ilvl w:val="0"/>
        <w:numId w:val="10"/>
      </w:numPr>
      <w:tabs>
        <w:tab w:val="left" w:pos="360"/>
      </w:tabs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7">
    <w:name w:val="标准书眉_偶数页"/>
    <w:basedOn w:val="91"/>
    <w:next w:val="1"/>
    <w:qFormat/>
    <w:uiPriority w:val="0"/>
    <w:pPr>
      <w:jc w:val="left"/>
    </w:pPr>
  </w:style>
  <w:style w:type="paragraph" w:customStyle="1" w:styleId="108">
    <w:name w:val="其他实施日期"/>
    <w:basedOn w:val="92"/>
    <w:qFormat/>
    <w:uiPriority w:val="0"/>
  </w:style>
  <w:style w:type="paragraph" w:customStyle="1" w:styleId="109">
    <w:name w:val="封面标准代替信息"/>
    <w:basedOn w:val="55"/>
    <w:qFormat/>
    <w:uiPriority w:val="0"/>
    <w:pPr>
      <w:spacing w:before="57" w:beforeLines="0"/>
    </w:pPr>
    <w:rPr>
      <w:rFonts w:ascii="宋体"/>
      <w:sz w:val="21"/>
    </w:rPr>
  </w:style>
  <w:style w:type="paragraph" w:customStyle="1" w:styleId="110">
    <w:name w:val="附录标识"/>
    <w:basedOn w:val="75"/>
    <w:qFormat/>
    <w:uiPriority w:val="0"/>
    <w:pPr>
      <w:numPr>
        <w:ilvl w:val="0"/>
        <w:numId w:val="1"/>
      </w:numPr>
      <w:tabs>
        <w:tab w:val="left" w:pos="6405"/>
        <w:tab w:val="clear" w:pos="360"/>
      </w:tabs>
      <w:spacing w:after="200" w:afterLines="0"/>
    </w:pPr>
    <w:rPr>
      <w:sz w:val="21"/>
    </w:rPr>
  </w:style>
  <w:style w:type="paragraph" w:customStyle="1" w:styleId="111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12">
    <w:name w:val="示例"/>
    <w:next w:val="52"/>
    <w:qFormat/>
    <w:uiPriority w:val="0"/>
    <w:pPr>
      <w:numPr>
        <w:ilvl w:val="0"/>
        <w:numId w:val="11"/>
      </w:numPr>
      <w:tabs>
        <w:tab w:val="left" w:pos="360"/>
        <w:tab w:val="clear" w:pos="1120"/>
      </w:tabs>
      <w:ind w:firstLine="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3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14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customStyle="1" w:styleId="115">
    <w:name w:val="bzmc2"/>
    <w:basedOn w:val="34"/>
    <w:qFormat/>
    <w:uiPriority w:val="0"/>
  </w:style>
  <w:style w:type="character" w:customStyle="1" w:styleId="116">
    <w:name w:val="bzmc"/>
    <w:basedOn w:val="34"/>
    <w:qFormat/>
    <w:uiPriority w:val="0"/>
  </w:style>
  <w:style w:type="character" w:customStyle="1" w:styleId="117">
    <w:name w:val="段 Char Char"/>
    <w:link w:val="52"/>
    <w:qFormat/>
    <w:uiPriority w:val="0"/>
    <w:rPr>
      <w:rFonts w:ascii="宋体"/>
      <w:sz w:val="21"/>
      <w:lang w:val="en-US" w:eastAsia="zh-CN" w:bidi="ar-SA"/>
    </w:rPr>
  </w:style>
  <w:style w:type="character" w:customStyle="1" w:styleId="118">
    <w:name w:val="个人答复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19">
    <w:name w:val="sysj"/>
    <w:basedOn w:val="34"/>
    <w:qFormat/>
    <w:uiPriority w:val="0"/>
  </w:style>
  <w:style w:type="character" w:customStyle="1" w:styleId="120">
    <w:name w:val="f_r6"/>
    <w:basedOn w:val="34"/>
    <w:qFormat/>
    <w:uiPriority w:val="0"/>
  </w:style>
  <w:style w:type="character" w:customStyle="1" w:styleId="121">
    <w:name w:val="bsharetext"/>
    <w:basedOn w:val="34"/>
    <w:qFormat/>
    <w:uiPriority w:val="0"/>
  </w:style>
  <w:style w:type="character" w:customStyle="1" w:styleId="122">
    <w:name w:val="thisit"/>
    <w:basedOn w:val="34"/>
    <w:qFormat/>
    <w:uiPriority w:val="0"/>
  </w:style>
  <w:style w:type="character" w:customStyle="1" w:styleId="123">
    <w:name w:val="bzrq"/>
    <w:basedOn w:val="34"/>
    <w:qFormat/>
    <w:uiPriority w:val="0"/>
  </w:style>
  <w:style w:type="character" w:customStyle="1" w:styleId="124">
    <w:name w:val="一级条标题 Char Char"/>
    <w:link w:val="59"/>
    <w:qFormat/>
    <w:uiPriority w:val="0"/>
    <w:rPr>
      <w:rFonts w:ascii="黑体" w:eastAsia="黑体"/>
      <w:sz w:val="21"/>
      <w:lang w:val="en-US" w:eastAsia="zh-CN" w:bidi="ar-SA"/>
    </w:rPr>
  </w:style>
  <w:style w:type="character" w:customStyle="1" w:styleId="125">
    <w:name w:val="f_r"/>
    <w:basedOn w:val="34"/>
    <w:qFormat/>
    <w:uiPriority w:val="0"/>
  </w:style>
  <w:style w:type="character" w:customStyle="1" w:styleId="126">
    <w:name w:val="个人撰写风格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27">
    <w:name w:val="bzmc1"/>
    <w:basedOn w:val="34"/>
    <w:qFormat/>
    <w:uiPriority w:val="0"/>
  </w:style>
  <w:style w:type="character" w:customStyle="1" w:styleId="128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6" Type="http://schemas.microsoft.com/office/2011/relationships/people" Target="people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Tencent\QQ\Bin\T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Company>中国标准研究中心</Company>
  <Pages>1</Pages>
  <Words>753</Words>
  <Characters>4298</Characters>
  <Lines>35</Lines>
  <Paragraphs>10</Paragraphs>
  <TotalTime>3</TotalTime>
  <ScaleCrop>false</ScaleCrop>
  <LinksUpToDate>false</LinksUpToDate>
  <CharactersWithSpaces>5041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2016-07-27T02:18:00Z</dcterms:created>
  <dc:creator>番茄花园</dc:creator>
  <cp:lastModifiedBy>李勇</cp:lastModifiedBy>
  <cp:lastPrinted>2020-06-26T03:00:00Z</cp:lastPrinted>
  <dcterms:modified xsi:type="dcterms:W3CDTF">2020-09-10T08:12:01Z</dcterms:modified>
  <dc:title>前    言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